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8B654" w14:textId="77777777"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14:paraId="67E79C24"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B5DF2EF"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14:paraId="1E3D9D35"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5FE0ECBF" w14:textId="77777777" w:rsidR="00332CF0" w:rsidRPr="00332CF0" w:rsidRDefault="00332CF0" w:rsidP="00332CF0">
      <w:pPr>
        <w:jc w:val="center"/>
        <w:rPr>
          <w:rFonts w:ascii="GHEA Grapalat" w:hAnsi="GHEA Grapalat"/>
        </w:rPr>
      </w:pPr>
      <w:r w:rsidRPr="00332CF0">
        <w:rPr>
          <w:rFonts w:ascii="GHEA Grapalat" w:hAnsi="GHEA Grapalat"/>
        </w:rPr>
        <w:t>Настоящий текст заявления утверждается оценочной комиссией.</w:t>
      </w:r>
    </w:p>
    <w:p w14:paraId="064CF363" w14:textId="7022FEAA" w:rsidR="00C965CE" w:rsidRDefault="00C965CE" w:rsidP="00332CF0">
      <w:pPr>
        <w:jc w:val="center"/>
        <w:rPr>
          <w:rFonts w:ascii="GHEA Grapalat" w:hAnsi="GHEA Grapalat"/>
        </w:rPr>
      </w:pPr>
      <w:r w:rsidRPr="00C965CE">
        <w:rPr>
          <w:rFonts w:ascii="GHEA Grapalat" w:hAnsi="GHEA Grapalat"/>
        </w:rPr>
        <w:t>Решением 1 от 1</w:t>
      </w:r>
      <w:r w:rsidR="00561760" w:rsidRPr="00561760">
        <w:rPr>
          <w:rFonts w:ascii="GHEA Grapalat" w:hAnsi="GHEA Grapalat"/>
        </w:rPr>
        <w:t>8</w:t>
      </w:r>
      <w:r w:rsidRPr="00C965CE">
        <w:rPr>
          <w:rFonts w:ascii="GHEA Grapalat" w:hAnsi="GHEA Grapalat"/>
        </w:rPr>
        <w:t xml:space="preserve"> декабря 202</w:t>
      </w:r>
      <w:r w:rsidR="00561760" w:rsidRPr="00561760">
        <w:rPr>
          <w:rFonts w:ascii="GHEA Grapalat" w:hAnsi="GHEA Grapalat"/>
        </w:rPr>
        <w:t>5</w:t>
      </w:r>
      <w:r w:rsidRPr="00C965CE">
        <w:rPr>
          <w:rFonts w:ascii="GHEA Grapalat" w:hAnsi="GHEA Grapalat"/>
        </w:rPr>
        <w:t xml:space="preserve"> года </w:t>
      </w:r>
    </w:p>
    <w:p w14:paraId="6C51246B" w14:textId="019E3A4B" w:rsidR="00332CF0" w:rsidRDefault="00332CF0" w:rsidP="00332CF0">
      <w:pPr>
        <w:jc w:val="center"/>
        <w:rPr>
          <w:rFonts w:ascii="Sylfaen" w:hAnsi="Sylfaen"/>
          <w:b/>
          <w:lang w:val="af-ZA"/>
        </w:rPr>
      </w:pPr>
      <w:r w:rsidRPr="00332CF0">
        <w:rPr>
          <w:rFonts w:ascii="GHEA Grapalat" w:hAnsi="GHEA Grapalat"/>
        </w:rPr>
        <w:t xml:space="preserve">Код процедуры: </w:t>
      </w:r>
      <w:r w:rsidR="00071EA1" w:rsidRPr="00EC4863">
        <w:rPr>
          <w:rFonts w:ascii="Sylfaen" w:hAnsi="Sylfaen"/>
          <w:b/>
          <w:bCs/>
        </w:rPr>
        <w:t>ՀՀԿՄԱ</w:t>
      </w:r>
      <w:r w:rsidR="00071EA1" w:rsidRPr="00EC4863">
        <w:rPr>
          <w:rFonts w:ascii="Sylfaen" w:hAnsi="Sylfaen"/>
          <w:b/>
          <w:bCs/>
          <w:lang w:val="af-ZA"/>
        </w:rPr>
        <w:t>7</w:t>
      </w:r>
      <w:r w:rsidR="00071EA1" w:rsidRPr="00EC4863">
        <w:rPr>
          <w:rFonts w:ascii="Sylfaen" w:hAnsi="Sylfaen"/>
          <w:b/>
          <w:bCs/>
        </w:rPr>
        <w:t>ՀԴ</w:t>
      </w:r>
      <w:r w:rsidR="00071EA1" w:rsidRPr="00EC4863">
        <w:rPr>
          <w:rFonts w:ascii="Sylfaen" w:hAnsi="Sylfaen"/>
          <w:b/>
          <w:bCs/>
          <w:lang w:val="af-ZA"/>
        </w:rPr>
        <w:t xml:space="preserve">-ԳՀ- </w:t>
      </w:r>
      <w:r w:rsidR="00071EA1" w:rsidRPr="00EC4863">
        <w:rPr>
          <w:rFonts w:ascii="Sylfaen" w:hAnsi="Sylfaen"/>
          <w:b/>
          <w:bCs/>
        </w:rPr>
        <w:t>ԱՊՁԲ</w:t>
      </w:r>
      <w:r w:rsidR="00071EA1" w:rsidRPr="00EC4863">
        <w:rPr>
          <w:rFonts w:ascii="Sylfaen" w:hAnsi="Sylfaen"/>
          <w:b/>
          <w:bCs/>
          <w:lang w:val="af-ZA"/>
        </w:rPr>
        <w:t>-202</w:t>
      </w:r>
      <w:r w:rsidR="00561760">
        <w:rPr>
          <w:rFonts w:ascii="Sylfaen" w:hAnsi="Sylfaen"/>
          <w:b/>
          <w:bCs/>
          <w:lang w:val="af-ZA"/>
        </w:rPr>
        <w:t>6</w:t>
      </w:r>
      <w:r w:rsidR="00071EA1" w:rsidRPr="00EC4863">
        <w:rPr>
          <w:rFonts w:ascii="Sylfaen" w:hAnsi="Sylfaen"/>
          <w:b/>
          <w:bCs/>
          <w:lang w:val="af-ZA"/>
        </w:rPr>
        <w:t>/0</w:t>
      </w:r>
      <w:r w:rsidR="00561760">
        <w:rPr>
          <w:rFonts w:ascii="Sylfaen" w:hAnsi="Sylfaen"/>
          <w:b/>
          <w:bCs/>
          <w:lang w:val="af-ZA"/>
        </w:rPr>
        <w:t>1</w:t>
      </w:r>
      <w:r w:rsidR="00071EA1">
        <w:rPr>
          <w:rFonts w:ascii="GHEA Grapalat" w:hAnsi="GHEA Grapalat"/>
          <w:b/>
          <w:lang w:val="af-ZA"/>
        </w:rPr>
        <w:t xml:space="preserve">   </w:t>
      </w:r>
    </w:p>
    <w:p w14:paraId="03F9A62F" w14:textId="77777777" w:rsidR="00332CF0" w:rsidRPr="00332CF0" w:rsidRDefault="00332CF0" w:rsidP="00332CF0">
      <w:pPr>
        <w:jc w:val="center"/>
        <w:rPr>
          <w:rFonts w:ascii="GHEA Grapalat" w:hAnsi="GHEA Grapalat"/>
          <w:i/>
        </w:rPr>
      </w:pPr>
    </w:p>
    <w:p w14:paraId="59F26A89" w14:textId="3181503C" w:rsidR="00071EA1" w:rsidRDefault="00071EA1" w:rsidP="004700AE">
      <w:pPr>
        <w:pStyle w:val="a3"/>
        <w:widowControl w:val="0"/>
        <w:spacing w:after="160" w:line="240" w:lineRule="auto"/>
        <w:ind w:firstLine="0"/>
        <w:rPr>
          <w:rFonts w:ascii="GHEA Grapalat" w:hAnsi="GHEA Grapalat"/>
          <w:i w:val="0"/>
          <w:sz w:val="24"/>
          <w:szCs w:val="24"/>
        </w:rPr>
      </w:pPr>
      <w:r w:rsidRPr="00071EA1">
        <w:rPr>
          <w:rFonts w:ascii="GHEA Grapalat" w:hAnsi="GHEA Grapalat"/>
          <w:i w:val="0"/>
          <w:sz w:val="24"/>
          <w:szCs w:val="24"/>
        </w:rPr>
        <w:t xml:space="preserve">&lt;&lt;Абовянская начальная школа № 7&gt;&gt; СНОК, которая расположена по адресу &lt;&lt;Абовянская начальная школа № 7&gt;, </w:t>
      </w:r>
      <w:proofErr w:type="spellStart"/>
      <w:r w:rsidRPr="00071EA1">
        <w:rPr>
          <w:rFonts w:ascii="GHEA Grapalat" w:hAnsi="GHEA Grapalat"/>
          <w:i w:val="0"/>
          <w:sz w:val="24"/>
          <w:szCs w:val="24"/>
        </w:rPr>
        <w:t>Котайкский</w:t>
      </w:r>
      <w:proofErr w:type="spellEnd"/>
      <w:r w:rsidRPr="00071EA1">
        <w:rPr>
          <w:rFonts w:ascii="GHEA Grapalat" w:hAnsi="GHEA Grapalat"/>
          <w:i w:val="0"/>
          <w:sz w:val="24"/>
          <w:szCs w:val="24"/>
        </w:rPr>
        <w:t xml:space="preserve"> </w:t>
      </w:r>
      <w:proofErr w:type="spellStart"/>
      <w:r w:rsidRPr="00071EA1">
        <w:rPr>
          <w:rFonts w:ascii="GHEA Grapalat" w:hAnsi="GHEA Grapalat"/>
          <w:i w:val="0"/>
          <w:sz w:val="24"/>
          <w:szCs w:val="24"/>
        </w:rPr>
        <w:t>марз</w:t>
      </w:r>
      <w:proofErr w:type="spellEnd"/>
      <w:r w:rsidRPr="00071EA1">
        <w:rPr>
          <w:rFonts w:ascii="GHEA Grapalat" w:hAnsi="GHEA Grapalat"/>
          <w:i w:val="0"/>
          <w:sz w:val="24"/>
          <w:szCs w:val="24"/>
        </w:rPr>
        <w:t xml:space="preserve">, РА </w:t>
      </w:r>
      <w:proofErr w:type="spellStart"/>
      <w:r w:rsidRPr="00071EA1">
        <w:rPr>
          <w:rFonts w:ascii="GHEA Grapalat" w:hAnsi="GHEA Grapalat"/>
          <w:i w:val="0"/>
          <w:sz w:val="24"/>
          <w:szCs w:val="24"/>
        </w:rPr>
        <w:t>Котайкский</w:t>
      </w:r>
      <w:proofErr w:type="spellEnd"/>
      <w:r w:rsidRPr="00071EA1">
        <w:rPr>
          <w:rFonts w:ascii="GHEA Grapalat" w:hAnsi="GHEA Grapalat"/>
          <w:i w:val="0"/>
          <w:sz w:val="24"/>
          <w:szCs w:val="24"/>
        </w:rPr>
        <w:t xml:space="preserve"> </w:t>
      </w:r>
      <w:proofErr w:type="spellStart"/>
      <w:r w:rsidRPr="00071EA1">
        <w:rPr>
          <w:rFonts w:ascii="GHEA Grapalat" w:hAnsi="GHEA Grapalat"/>
          <w:i w:val="0"/>
          <w:sz w:val="24"/>
          <w:szCs w:val="24"/>
        </w:rPr>
        <w:t>марз</w:t>
      </w:r>
      <w:proofErr w:type="spellEnd"/>
      <w:r w:rsidRPr="00071EA1">
        <w:rPr>
          <w:rFonts w:ascii="GHEA Grapalat" w:hAnsi="GHEA Grapalat"/>
          <w:i w:val="0"/>
          <w:sz w:val="24"/>
          <w:szCs w:val="24"/>
        </w:rPr>
        <w:t>, 2-й микрорайон города Абовян объявляет запрос котировок, который проводится один раз.</w:t>
      </w:r>
    </w:p>
    <w:p w14:paraId="08A139BA" w14:textId="2594D66A" w:rsidR="00311076" w:rsidRPr="004700AE" w:rsidRDefault="00136C97" w:rsidP="004700AE">
      <w:pPr>
        <w:pStyle w:val="a3"/>
        <w:widowControl w:val="0"/>
        <w:spacing w:after="160" w:line="240" w:lineRule="auto"/>
        <w:ind w:firstLine="0"/>
        <w:rPr>
          <w:rFonts w:ascii="GHEA Grapalat" w:hAnsi="GHEA Grapalat"/>
          <w:i w:val="0"/>
          <w:sz w:val="16"/>
          <w:szCs w:val="16"/>
        </w:rPr>
      </w:pPr>
      <w:r w:rsidRPr="00136C97">
        <w:rPr>
          <w:rFonts w:ascii="GHEA Grapalat" w:hAnsi="GHEA Grapalat"/>
          <w:i w:val="0"/>
          <w:sz w:val="24"/>
          <w:szCs w:val="24"/>
        </w:rPr>
        <w:t xml:space="preserve">В результате данной процедуры выбранному участнику будет предложено заключить договор на поставку офисной продукции, </w:t>
      </w:r>
      <w:r w:rsidR="00332CF0" w:rsidRPr="00332CF0">
        <w:rPr>
          <w:rFonts w:ascii="GHEA Grapalat" w:hAnsi="GHEA Grapalat"/>
          <w:i w:val="0"/>
          <w:sz w:val="24"/>
          <w:szCs w:val="24"/>
        </w:rPr>
        <w:t xml:space="preserve">Еда </w:t>
      </w:r>
      <w:r w:rsidRPr="00136C97">
        <w:rPr>
          <w:rFonts w:ascii="GHEA Grapalat" w:hAnsi="GHEA Grapalat"/>
          <w:i w:val="0"/>
          <w:sz w:val="24"/>
          <w:szCs w:val="24"/>
        </w:rPr>
        <w:t>(далее – договор) в установленном порядке.</w:t>
      </w:r>
    </w:p>
    <w:p w14:paraId="2C3049EC"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proofErr w:type="spellStart"/>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proofErr w:type="spellEnd"/>
      <w:r w:rsidRPr="009044F1">
        <w:rPr>
          <w:rFonts w:ascii="GHEA Grapalat" w:hAnsi="GHEA Grapalat"/>
          <w:i w:val="0"/>
          <w:sz w:val="24"/>
          <w:szCs w:val="24"/>
        </w:rPr>
        <w:t>.</w:t>
      </w:r>
    </w:p>
    <w:p w14:paraId="5390A2CC"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14:paraId="6EC2518F"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proofErr w:type="spellStart"/>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ительнопо</w:t>
      </w:r>
      <w:proofErr w:type="spellEnd"/>
      <w:r w:rsidR="007442CF">
        <w:rPr>
          <w:rFonts w:ascii="GHEA Grapalat" w:hAnsi="GHEA Grapalat"/>
          <w:i w:val="0"/>
          <w:sz w:val="24"/>
          <w:szCs w:val="24"/>
        </w:rPr>
        <w:t xml:space="preserve">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2FBFD8E8"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proofErr w:type="spellStart"/>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w:t>
      </w:r>
      <w:proofErr w:type="spellEnd"/>
      <w:r w:rsidRPr="009044F1">
        <w:rPr>
          <w:rFonts w:ascii="GHEA Grapalat" w:hAnsi="GHEA Grapalat"/>
          <w:i w:val="0"/>
          <w:sz w:val="24"/>
          <w:szCs w:val="24"/>
        </w:rPr>
        <w:t xml:space="preserve">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6DF0FCCB" w14:textId="0DC603F4"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proofErr w:type="spellStart"/>
      <w:r w:rsidR="00830445">
        <w:rPr>
          <w:rFonts w:ascii="GHEA Grapalat" w:hAnsi="GHEA Grapalat"/>
          <w:i w:val="0"/>
          <w:sz w:val="24"/>
          <w:szCs w:val="24"/>
        </w:rPr>
        <w:t>процедуру</w:t>
      </w:r>
      <w:r w:rsidRPr="009044F1">
        <w:rPr>
          <w:rFonts w:ascii="GHEA Grapalat" w:hAnsi="GHEA Grapalat"/>
          <w:i w:val="0"/>
          <w:sz w:val="24"/>
          <w:szCs w:val="24"/>
        </w:rPr>
        <w:t>в</w:t>
      </w:r>
      <w:proofErr w:type="spellEnd"/>
      <w:r w:rsidRPr="009044F1">
        <w:rPr>
          <w:rFonts w:ascii="GHEA Grapalat" w:hAnsi="GHEA Grapalat"/>
          <w:i w:val="0"/>
          <w:sz w:val="24"/>
          <w:szCs w:val="24"/>
        </w:rPr>
        <w:t xml:space="preserve"> бумажной форме необходим</w:t>
      </w:r>
      <w:r w:rsidR="004700AE">
        <w:rPr>
          <w:rFonts w:ascii="GHEA Grapalat" w:hAnsi="GHEA Grapalat"/>
          <w:i w:val="0"/>
          <w:sz w:val="24"/>
          <w:szCs w:val="24"/>
        </w:rPr>
        <w:t xml:space="preserve">о обратиться к заказчику до </w:t>
      </w:r>
      <w:r w:rsidR="00D34E9B" w:rsidRPr="00D34E9B">
        <w:rPr>
          <w:rFonts w:ascii="GHEA Grapalat" w:hAnsi="GHEA Grapalat"/>
          <w:i w:val="0"/>
          <w:sz w:val="24"/>
          <w:szCs w:val="24"/>
        </w:rPr>
        <w:t>1</w:t>
      </w:r>
      <w:r w:rsidR="00C965CE" w:rsidRPr="00C965CE">
        <w:rPr>
          <w:rFonts w:ascii="GHEA Grapalat" w:hAnsi="GHEA Grapalat"/>
          <w:i w:val="0"/>
          <w:sz w:val="24"/>
          <w:szCs w:val="24"/>
        </w:rPr>
        <w:t>3</w:t>
      </w:r>
      <w:r w:rsidR="0041136F">
        <w:rPr>
          <w:rFonts w:ascii="GHEA Grapalat" w:hAnsi="GHEA Grapalat"/>
          <w:i w:val="0"/>
          <w:sz w:val="24"/>
          <w:szCs w:val="24"/>
        </w:rPr>
        <w:t>:</w:t>
      </w:r>
      <w:r w:rsidR="00E41C33" w:rsidRPr="00E41C33">
        <w:rPr>
          <w:rFonts w:ascii="GHEA Grapalat" w:hAnsi="GHEA Grapalat"/>
          <w:i w:val="0"/>
          <w:sz w:val="24"/>
          <w:szCs w:val="24"/>
        </w:rPr>
        <w:t>00</w:t>
      </w:r>
      <w:r w:rsidRPr="009044F1">
        <w:rPr>
          <w:rFonts w:ascii="GHEA Grapalat" w:hAnsi="GHEA Grapalat"/>
          <w:i w:val="0"/>
          <w:sz w:val="24"/>
          <w:szCs w:val="24"/>
        </w:rPr>
        <w:t xml:space="preserve"> часов</w:t>
      </w:r>
      <w:r w:rsidR="004700AE" w:rsidRPr="004700AE">
        <w:rPr>
          <w:rFonts w:ascii="GHEA Grapalat" w:hAnsi="GHEA Grapalat"/>
          <w:i w:val="0"/>
          <w:sz w:val="24"/>
          <w:szCs w:val="24"/>
        </w:rPr>
        <w:t xml:space="preserve"> 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умента, подтверждающего уплату __</w:t>
      </w:r>
      <w:r w:rsidR="00971F4A" w:rsidRPr="00971F4A">
        <w:rPr>
          <w:rFonts w:ascii="GHEA Grapalat" w:hAnsi="GHEA Grapalat"/>
          <w:i w:val="0"/>
          <w:sz w:val="24"/>
          <w:szCs w:val="24"/>
        </w:rPr>
        <w:t>_______</w:t>
      </w:r>
      <w:r w:rsidR="00971F4A">
        <w:rPr>
          <w:rFonts w:ascii="GHEA Grapalat" w:hAnsi="GHEA Grapalat"/>
          <w:i w:val="0"/>
          <w:sz w:val="24"/>
          <w:szCs w:val="24"/>
        </w:rPr>
        <w:t xml:space="preserve">__ </w:t>
      </w:r>
      <w:r w:rsidRPr="009044F1">
        <w:rPr>
          <w:rFonts w:ascii="GHEA Grapalat" w:hAnsi="GHEA Grapalat"/>
          <w:i w:val="0"/>
          <w:sz w:val="24"/>
          <w:szCs w:val="24"/>
        </w:rPr>
        <w:t>драмов РА, которые не</w:t>
      </w:r>
      <w:r w:rsidR="001B32D9">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af6"/>
          <w:rFonts w:ascii="GHEA Grapalat" w:hAnsi="GHEA Grapalat"/>
          <w:i w:val="0"/>
          <w:sz w:val="24"/>
          <w:szCs w:val="24"/>
        </w:rPr>
        <w:footnoteReference w:id="3"/>
      </w:r>
      <w:r w:rsidRPr="009044F1">
        <w:rPr>
          <w:rFonts w:ascii="GHEA Grapalat" w:hAnsi="GHEA Grapalat"/>
          <w:i w:val="0"/>
          <w:sz w:val="24"/>
          <w:szCs w:val="24"/>
        </w:rPr>
        <w:t>)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 счет</w:t>
      </w:r>
      <w:r w:rsidRPr="009044F1">
        <w:rPr>
          <w:rFonts w:ascii="GHEA Grapalat" w:hAnsi="GHEA Grapalat"/>
          <w:i w:val="0"/>
          <w:sz w:val="24"/>
          <w:szCs w:val="24"/>
        </w:rPr>
        <w:t xml:space="preserve"> __</w:t>
      </w:r>
      <w:r w:rsidR="00971F4A" w:rsidRPr="00971F4A">
        <w:rPr>
          <w:rFonts w:ascii="GHEA Grapalat" w:hAnsi="GHEA Grapalat"/>
          <w:i w:val="0"/>
          <w:sz w:val="24"/>
          <w:szCs w:val="24"/>
        </w:rPr>
        <w:t>_______</w:t>
      </w:r>
      <w:r w:rsidRPr="009044F1">
        <w:rPr>
          <w:rFonts w:ascii="GHEA Grapalat" w:hAnsi="GHEA Grapalat"/>
          <w:i w:val="0"/>
          <w:sz w:val="24"/>
          <w:szCs w:val="24"/>
        </w:rPr>
        <w:t>____________________</w:t>
      </w:r>
      <w:r w:rsidRPr="009044F1">
        <w:rPr>
          <w:rStyle w:val="af6"/>
          <w:rFonts w:ascii="GHEA Grapalat" w:hAnsi="GHEA Grapalat"/>
          <w:i w:val="0"/>
          <w:sz w:val="24"/>
          <w:szCs w:val="24"/>
        </w:rPr>
        <w:footnoteReference w:id="4"/>
      </w:r>
      <w:r w:rsidRPr="009044F1">
        <w:rPr>
          <w:rFonts w:ascii="GHEA Grapalat" w:hAnsi="GHEA Grapalat"/>
          <w:i w:val="0"/>
          <w:sz w:val="24"/>
          <w:szCs w:val="24"/>
        </w:rPr>
        <w:t>).</w:t>
      </w:r>
    </w:p>
    <w:p w14:paraId="511EE0A5"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DE34C00" w14:textId="0C0BA510" w:rsidR="00136C97" w:rsidRPr="00136C97" w:rsidRDefault="00363E98" w:rsidP="00136C97">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r w:rsidR="00136C97" w:rsidRPr="00136C97">
        <w:t xml:space="preserve"> </w:t>
      </w:r>
      <w:proofErr w:type="spellStart"/>
      <w:r w:rsidR="00136C97" w:rsidRPr="00136C97">
        <w:rPr>
          <w:rFonts w:ascii="GHEA Grapalat" w:hAnsi="GHEA Grapalat"/>
          <w:i w:val="0"/>
          <w:sz w:val="24"/>
          <w:szCs w:val="24"/>
        </w:rPr>
        <w:t>аявки</w:t>
      </w:r>
      <w:proofErr w:type="spellEnd"/>
      <w:r w:rsidR="00136C97" w:rsidRPr="00136C97">
        <w:rPr>
          <w:rFonts w:ascii="GHEA Grapalat" w:hAnsi="GHEA Grapalat"/>
          <w:i w:val="0"/>
          <w:sz w:val="24"/>
          <w:szCs w:val="24"/>
        </w:rPr>
        <w:t xml:space="preserve"> на участие в данной процедуре необходимо подать в бумажном виде по адресу </w:t>
      </w:r>
      <w:proofErr w:type="spellStart"/>
      <w:r w:rsidR="00071EA1" w:rsidRPr="00071EA1">
        <w:rPr>
          <w:rFonts w:ascii="GHEA Grapalat" w:hAnsi="GHEA Grapalat"/>
          <w:i w:val="0"/>
          <w:sz w:val="24"/>
          <w:szCs w:val="24"/>
        </w:rPr>
        <w:t>Котайкский</w:t>
      </w:r>
      <w:proofErr w:type="spellEnd"/>
      <w:r w:rsidR="00071EA1" w:rsidRPr="00071EA1">
        <w:rPr>
          <w:rFonts w:ascii="GHEA Grapalat" w:hAnsi="GHEA Grapalat"/>
          <w:i w:val="0"/>
          <w:sz w:val="24"/>
          <w:szCs w:val="24"/>
        </w:rPr>
        <w:t xml:space="preserve"> </w:t>
      </w:r>
      <w:proofErr w:type="spellStart"/>
      <w:r w:rsidR="00071EA1" w:rsidRPr="00071EA1">
        <w:rPr>
          <w:rFonts w:ascii="GHEA Grapalat" w:hAnsi="GHEA Grapalat"/>
          <w:i w:val="0"/>
          <w:sz w:val="24"/>
          <w:szCs w:val="24"/>
        </w:rPr>
        <w:t>марз</w:t>
      </w:r>
      <w:proofErr w:type="spellEnd"/>
      <w:r w:rsidR="00071EA1" w:rsidRPr="00071EA1">
        <w:rPr>
          <w:rFonts w:ascii="GHEA Grapalat" w:hAnsi="GHEA Grapalat"/>
          <w:i w:val="0"/>
          <w:sz w:val="24"/>
          <w:szCs w:val="24"/>
        </w:rPr>
        <w:t xml:space="preserve"> РА, 2-й микрорайон города Абовян &lt;&lt;Абовянская начальная школа №7&gt;&gt; СНОК</w:t>
      </w:r>
      <w:r w:rsidR="00136C97" w:rsidRPr="00136C97">
        <w:rPr>
          <w:rFonts w:ascii="GHEA Grapalat" w:hAnsi="GHEA Grapalat"/>
          <w:i w:val="0"/>
          <w:sz w:val="24"/>
          <w:szCs w:val="24"/>
        </w:rPr>
        <w:t>, в форме документ, со дня опубликования настоящего объявления - 1</w:t>
      </w:r>
      <w:r w:rsidR="00C965CE" w:rsidRPr="00C965CE">
        <w:rPr>
          <w:rFonts w:ascii="GHEA Grapalat" w:hAnsi="GHEA Grapalat"/>
          <w:i w:val="0"/>
          <w:sz w:val="24"/>
          <w:szCs w:val="24"/>
        </w:rPr>
        <w:t>3</w:t>
      </w:r>
      <w:r w:rsidR="00136C97" w:rsidRPr="00136C97">
        <w:rPr>
          <w:rFonts w:ascii="GHEA Grapalat" w:hAnsi="GHEA Grapalat"/>
          <w:i w:val="0"/>
          <w:sz w:val="24"/>
          <w:szCs w:val="24"/>
        </w:rPr>
        <w:t>.</w:t>
      </w:r>
      <w:r w:rsidR="00E41C33" w:rsidRPr="00E41C33">
        <w:rPr>
          <w:rFonts w:ascii="GHEA Grapalat" w:hAnsi="GHEA Grapalat"/>
          <w:i w:val="0"/>
          <w:sz w:val="24"/>
          <w:szCs w:val="24"/>
        </w:rPr>
        <w:t>00</w:t>
      </w:r>
      <w:r w:rsidR="00136C97" w:rsidRPr="00136C97">
        <w:rPr>
          <w:rFonts w:ascii="GHEA Grapalat" w:hAnsi="GHEA Grapalat"/>
          <w:i w:val="0"/>
          <w:sz w:val="24"/>
          <w:szCs w:val="24"/>
        </w:rPr>
        <w:t xml:space="preserve"> числа.</w:t>
      </w:r>
    </w:p>
    <w:p w14:paraId="33E76E46" w14:textId="77777777" w:rsidR="00136C97" w:rsidRPr="00136C97" w:rsidRDefault="00136C97" w:rsidP="00136C97">
      <w:pPr>
        <w:pStyle w:val="a3"/>
        <w:widowControl w:val="0"/>
        <w:spacing w:after="160"/>
        <w:ind w:firstLine="567"/>
        <w:rPr>
          <w:rFonts w:ascii="GHEA Grapalat" w:hAnsi="GHEA Grapalat"/>
          <w:i w:val="0"/>
          <w:sz w:val="24"/>
          <w:szCs w:val="24"/>
        </w:rPr>
      </w:pPr>
      <w:r w:rsidRPr="00136C97">
        <w:rPr>
          <w:rFonts w:ascii="GHEA Grapalat" w:hAnsi="GHEA Grapalat"/>
          <w:i w:val="0"/>
          <w:sz w:val="24"/>
          <w:szCs w:val="24"/>
        </w:rPr>
        <w:t>Помимо армянского языка, заявки можно подавать также на английском или русском языке.</w:t>
      </w:r>
    </w:p>
    <w:p w14:paraId="507E37D7" w14:textId="560EB841" w:rsidR="00136C97" w:rsidRPr="00136C97" w:rsidRDefault="00136C97" w:rsidP="00136C97">
      <w:pPr>
        <w:pStyle w:val="a3"/>
        <w:widowControl w:val="0"/>
        <w:spacing w:after="160"/>
        <w:ind w:firstLine="567"/>
        <w:rPr>
          <w:rFonts w:ascii="GHEA Grapalat" w:hAnsi="GHEA Grapalat"/>
          <w:i w:val="0"/>
          <w:sz w:val="24"/>
          <w:szCs w:val="24"/>
        </w:rPr>
      </w:pPr>
      <w:r w:rsidRPr="00136C97">
        <w:rPr>
          <w:rFonts w:ascii="GHEA Grapalat" w:hAnsi="GHEA Grapalat"/>
          <w:i w:val="0"/>
          <w:sz w:val="24"/>
          <w:szCs w:val="24"/>
        </w:rPr>
        <w:t xml:space="preserve">Вскрытие заявок состоится по адресу </w:t>
      </w:r>
      <w:proofErr w:type="spellStart"/>
      <w:r w:rsidR="00071EA1" w:rsidRPr="00071EA1">
        <w:rPr>
          <w:rFonts w:ascii="GHEA Grapalat" w:hAnsi="GHEA Grapalat"/>
          <w:i w:val="0"/>
          <w:sz w:val="24"/>
          <w:szCs w:val="24"/>
        </w:rPr>
        <w:t>Котайкский</w:t>
      </w:r>
      <w:proofErr w:type="spellEnd"/>
      <w:r w:rsidR="00071EA1" w:rsidRPr="00071EA1">
        <w:rPr>
          <w:rFonts w:ascii="GHEA Grapalat" w:hAnsi="GHEA Grapalat"/>
          <w:i w:val="0"/>
          <w:sz w:val="24"/>
          <w:szCs w:val="24"/>
        </w:rPr>
        <w:t xml:space="preserve"> </w:t>
      </w:r>
      <w:proofErr w:type="spellStart"/>
      <w:r w:rsidR="00071EA1" w:rsidRPr="00071EA1">
        <w:rPr>
          <w:rFonts w:ascii="GHEA Grapalat" w:hAnsi="GHEA Grapalat"/>
          <w:i w:val="0"/>
          <w:sz w:val="24"/>
          <w:szCs w:val="24"/>
        </w:rPr>
        <w:t>марз</w:t>
      </w:r>
      <w:proofErr w:type="spellEnd"/>
      <w:r w:rsidR="00071EA1" w:rsidRPr="00071EA1">
        <w:rPr>
          <w:rFonts w:ascii="GHEA Grapalat" w:hAnsi="GHEA Grapalat"/>
          <w:i w:val="0"/>
          <w:sz w:val="24"/>
          <w:szCs w:val="24"/>
        </w:rPr>
        <w:t xml:space="preserve"> РА, 2-й микрорайон города Абовян &lt;&lt;Абовянская начальная школа №7&gt;&gt;  СНОК</w:t>
      </w:r>
      <w:r w:rsidRPr="00136C97">
        <w:rPr>
          <w:rFonts w:ascii="GHEA Grapalat" w:hAnsi="GHEA Grapalat"/>
          <w:i w:val="0"/>
          <w:sz w:val="24"/>
          <w:szCs w:val="24"/>
        </w:rPr>
        <w:t>, в 1</w:t>
      </w:r>
      <w:r w:rsidR="00C965CE" w:rsidRPr="00C965CE">
        <w:rPr>
          <w:rFonts w:ascii="GHEA Grapalat" w:hAnsi="GHEA Grapalat"/>
          <w:i w:val="0"/>
          <w:sz w:val="24"/>
          <w:szCs w:val="24"/>
        </w:rPr>
        <w:t>3</w:t>
      </w:r>
      <w:r w:rsidRPr="00136C97">
        <w:rPr>
          <w:rFonts w:ascii="GHEA Grapalat" w:hAnsi="GHEA Grapalat"/>
          <w:i w:val="0"/>
          <w:sz w:val="24"/>
          <w:szCs w:val="24"/>
        </w:rPr>
        <w:t>:</w:t>
      </w:r>
      <w:r w:rsidR="00E41C33" w:rsidRPr="00E41C33">
        <w:rPr>
          <w:rFonts w:ascii="GHEA Grapalat" w:hAnsi="GHEA Grapalat"/>
          <w:i w:val="0"/>
          <w:sz w:val="24"/>
          <w:szCs w:val="24"/>
        </w:rPr>
        <w:t>00</w:t>
      </w:r>
      <w:r w:rsidRPr="00136C97">
        <w:rPr>
          <w:rFonts w:ascii="GHEA Grapalat" w:hAnsi="GHEA Grapalat"/>
          <w:i w:val="0"/>
          <w:sz w:val="24"/>
          <w:szCs w:val="24"/>
        </w:rPr>
        <w:t xml:space="preserve"> 7-го дня с дата публикации. .</w:t>
      </w:r>
    </w:p>
    <w:p w14:paraId="14DBDC53" w14:textId="4F837773" w:rsidR="00136C97" w:rsidRPr="00136C97" w:rsidRDefault="00136C97" w:rsidP="00136C97">
      <w:pPr>
        <w:pStyle w:val="a3"/>
        <w:widowControl w:val="0"/>
        <w:spacing w:after="160"/>
        <w:ind w:firstLine="567"/>
        <w:rPr>
          <w:rFonts w:ascii="GHEA Grapalat" w:hAnsi="GHEA Grapalat"/>
          <w:i w:val="0"/>
          <w:sz w:val="24"/>
          <w:szCs w:val="24"/>
        </w:rPr>
      </w:pPr>
      <w:r w:rsidRPr="00136C97">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3F78B80" w14:textId="480A559E" w:rsidR="00136C97" w:rsidRPr="00136C97" w:rsidRDefault="00136C97" w:rsidP="00136C97">
      <w:pPr>
        <w:pStyle w:val="a3"/>
        <w:widowControl w:val="0"/>
        <w:spacing w:after="160"/>
        <w:ind w:firstLine="567"/>
        <w:rPr>
          <w:rFonts w:ascii="GHEA Grapalat" w:hAnsi="GHEA Grapalat"/>
          <w:i w:val="0"/>
          <w:sz w:val="24"/>
          <w:szCs w:val="24"/>
        </w:rPr>
      </w:pPr>
      <w:r w:rsidRPr="00136C97">
        <w:rPr>
          <w:rFonts w:ascii="GHEA Grapalat" w:hAnsi="GHEA Grapalat"/>
          <w:i w:val="0"/>
          <w:sz w:val="24"/>
          <w:szCs w:val="24"/>
        </w:rPr>
        <w:t xml:space="preserve">Дополнительную информацию по данному объявлению можно получить у секретаря оценочной комиссии </w:t>
      </w:r>
      <w:proofErr w:type="spellStart"/>
      <w:r w:rsidRPr="00136C97">
        <w:rPr>
          <w:rFonts w:ascii="GHEA Grapalat" w:hAnsi="GHEA Grapalat"/>
          <w:i w:val="0"/>
          <w:sz w:val="24"/>
          <w:szCs w:val="24"/>
        </w:rPr>
        <w:t>Нуне</w:t>
      </w:r>
      <w:proofErr w:type="spellEnd"/>
      <w:r w:rsidRPr="00136C97">
        <w:rPr>
          <w:rFonts w:ascii="GHEA Grapalat" w:hAnsi="GHEA Grapalat"/>
          <w:i w:val="0"/>
          <w:sz w:val="24"/>
          <w:szCs w:val="24"/>
        </w:rPr>
        <w:t xml:space="preserve"> Налбандян.</w:t>
      </w:r>
    </w:p>
    <w:p w14:paraId="4AAF6AA4" w14:textId="77777777" w:rsidR="00136C97" w:rsidRPr="00136C97" w:rsidRDefault="00136C97" w:rsidP="00136C97">
      <w:pPr>
        <w:pStyle w:val="a3"/>
        <w:widowControl w:val="0"/>
        <w:spacing w:after="160"/>
        <w:ind w:firstLine="567"/>
        <w:rPr>
          <w:rFonts w:ascii="GHEA Grapalat" w:hAnsi="GHEA Grapalat"/>
          <w:i w:val="0"/>
          <w:sz w:val="24"/>
          <w:szCs w:val="24"/>
        </w:rPr>
      </w:pPr>
      <w:r w:rsidRPr="00136C97">
        <w:rPr>
          <w:rFonts w:ascii="GHEA Grapalat" w:hAnsi="GHEA Grapalat"/>
          <w:i w:val="0"/>
          <w:sz w:val="24"/>
          <w:szCs w:val="24"/>
        </w:rPr>
        <w:t xml:space="preserve">                                       Телефон: 093134939</w:t>
      </w:r>
    </w:p>
    <w:p w14:paraId="68EA2E96" w14:textId="698CC2F0" w:rsidR="00332CF0" w:rsidRPr="00332CF0" w:rsidRDefault="00136C97" w:rsidP="00E41C33">
      <w:pPr>
        <w:pStyle w:val="a3"/>
        <w:widowControl w:val="0"/>
        <w:spacing w:after="160"/>
        <w:ind w:firstLine="0"/>
        <w:rPr>
          <w:rFonts w:ascii="GHEA Grapalat" w:hAnsi="GHEA Grapalat"/>
          <w:i w:val="0"/>
          <w:sz w:val="24"/>
          <w:szCs w:val="24"/>
        </w:rPr>
      </w:pPr>
      <w:r w:rsidRPr="00136C97">
        <w:rPr>
          <w:rFonts w:ascii="GHEA Grapalat" w:hAnsi="GHEA Grapalat"/>
          <w:i w:val="0"/>
          <w:sz w:val="24"/>
          <w:szCs w:val="24"/>
        </w:rPr>
        <w:t xml:space="preserve">    Электронная почта Электронная почта: nune-nalbandyan@inbox.ru, </w:t>
      </w:r>
    </w:p>
    <w:p w14:paraId="4D6A040C" w14:textId="4DBE52A0" w:rsidR="00915A97" w:rsidRPr="00D5443D" w:rsidRDefault="00332CF0" w:rsidP="005F1410">
      <w:pPr>
        <w:pStyle w:val="a3"/>
        <w:widowControl w:val="0"/>
        <w:spacing w:after="160" w:line="240" w:lineRule="auto"/>
        <w:ind w:firstLine="540"/>
        <w:rPr>
          <w:rFonts w:ascii="GHEA Grapalat" w:hAnsi="GHEA Grapalat"/>
          <w:i w:val="0"/>
          <w:sz w:val="16"/>
          <w:szCs w:val="16"/>
        </w:rPr>
      </w:pPr>
      <w:r w:rsidRPr="00332CF0">
        <w:rPr>
          <w:rFonts w:ascii="GHEA Grapalat" w:hAnsi="GHEA Grapalat"/>
          <w:i w:val="0"/>
          <w:sz w:val="24"/>
          <w:szCs w:val="24"/>
        </w:rPr>
        <w:t xml:space="preserve">Клиент: </w:t>
      </w:r>
      <w:proofErr w:type="spellStart"/>
      <w:r w:rsidR="00071EA1" w:rsidRPr="00071EA1">
        <w:rPr>
          <w:rFonts w:ascii="GHEA Grapalat" w:hAnsi="GHEA Grapalat"/>
          <w:i w:val="0"/>
          <w:sz w:val="24"/>
          <w:szCs w:val="24"/>
        </w:rPr>
        <w:t>Котайкский</w:t>
      </w:r>
      <w:proofErr w:type="spellEnd"/>
      <w:r w:rsidR="00071EA1" w:rsidRPr="00071EA1">
        <w:rPr>
          <w:rFonts w:ascii="GHEA Grapalat" w:hAnsi="GHEA Grapalat"/>
          <w:i w:val="0"/>
          <w:sz w:val="24"/>
          <w:szCs w:val="24"/>
        </w:rPr>
        <w:t xml:space="preserve"> </w:t>
      </w:r>
      <w:proofErr w:type="spellStart"/>
      <w:r w:rsidR="00071EA1" w:rsidRPr="00071EA1">
        <w:rPr>
          <w:rFonts w:ascii="GHEA Grapalat" w:hAnsi="GHEA Grapalat"/>
          <w:i w:val="0"/>
          <w:sz w:val="24"/>
          <w:szCs w:val="24"/>
        </w:rPr>
        <w:t>марз</w:t>
      </w:r>
      <w:proofErr w:type="spellEnd"/>
      <w:r w:rsidR="00071EA1" w:rsidRPr="00071EA1">
        <w:rPr>
          <w:rFonts w:ascii="GHEA Grapalat" w:hAnsi="GHEA Grapalat"/>
          <w:i w:val="0"/>
          <w:sz w:val="24"/>
          <w:szCs w:val="24"/>
        </w:rPr>
        <w:t xml:space="preserve"> РА, &lt;&lt;Абовянская начальная школа № 7&gt;&gt; НОЦ</w:t>
      </w:r>
      <w:r w:rsidR="00915A97">
        <w:rPr>
          <w:rFonts w:ascii="GHEA Grapalat" w:hAnsi="GHEA Grapalat" w:cs="Sylfaen"/>
          <w:b/>
        </w:rPr>
        <w:br w:type="page"/>
      </w:r>
    </w:p>
    <w:p w14:paraId="772A1674"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4E877099" w14:textId="5C3208C2" w:rsidR="00071EA1" w:rsidRDefault="005D7731" w:rsidP="005F1410">
      <w:pPr>
        <w:jc w:val="right"/>
        <w:rPr>
          <w:rFonts w:ascii="GHEA Grapalat" w:hAnsi="GHEA Grapalat"/>
          <w:b/>
          <w:lang w:val="af-ZA"/>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rPr>
        <w:br/>
      </w:r>
      <w:r w:rsidR="00096865" w:rsidRPr="009044F1">
        <w:rPr>
          <w:rFonts w:ascii="GHEA Grapalat" w:hAnsi="GHEA Grapalat"/>
        </w:rPr>
        <w:t xml:space="preserve">под кодом </w:t>
      </w:r>
      <w:r w:rsidR="00071EA1" w:rsidRPr="00EC4863">
        <w:rPr>
          <w:rFonts w:ascii="Sylfaen" w:hAnsi="Sylfaen"/>
          <w:b/>
          <w:bCs/>
        </w:rPr>
        <w:t>ՀՀԿՄԱ</w:t>
      </w:r>
      <w:r w:rsidR="00071EA1" w:rsidRPr="00EC4863">
        <w:rPr>
          <w:rFonts w:ascii="Sylfaen" w:hAnsi="Sylfaen"/>
          <w:b/>
          <w:bCs/>
          <w:lang w:val="af-ZA"/>
        </w:rPr>
        <w:t>7</w:t>
      </w:r>
      <w:r w:rsidR="00071EA1" w:rsidRPr="00EC4863">
        <w:rPr>
          <w:rFonts w:ascii="Sylfaen" w:hAnsi="Sylfaen"/>
          <w:b/>
          <w:bCs/>
        </w:rPr>
        <w:t>ՀԴ</w:t>
      </w:r>
      <w:r w:rsidR="00071EA1" w:rsidRPr="00EC4863">
        <w:rPr>
          <w:rFonts w:ascii="Sylfaen" w:hAnsi="Sylfaen"/>
          <w:b/>
          <w:bCs/>
          <w:lang w:val="af-ZA"/>
        </w:rPr>
        <w:t xml:space="preserve">-ԳՀ- </w:t>
      </w:r>
      <w:r w:rsidR="00071EA1" w:rsidRPr="00EC4863">
        <w:rPr>
          <w:rFonts w:ascii="Sylfaen" w:hAnsi="Sylfaen"/>
          <w:b/>
          <w:bCs/>
        </w:rPr>
        <w:t>ԱՊՁԲ</w:t>
      </w:r>
      <w:r w:rsidR="00071EA1" w:rsidRPr="00EC4863">
        <w:rPr>
          <w:rFonts w:ascii="Sylfaen" w:hAnsi="Sylfaen"/>
          <w:b/>
          <w:bCs/>
          <w:lang w:val="af-ZA"/>
        </w:rPr>
        <w:t>-202</w:t>
      </w:r>
      <w:r w:rsidR="00561760">
        <w:rPr>
          <w:rFonts w:ascii="Sylfaen" w:hAnsi="Sylfaen"/>
          <w:b/>
          <w:bCs/>
          <w:lang w:val="af-ZA"/>
        </w:rPr>
        <w:t>6</w:t>
      </w:r>
      <w:r w:rsidR="00071EA1" w:rsidRPr="00EC4863">
        <w:rPr>
          <w:rFonts w:ascii="Sylfaen" w:hAnsi="Sylfaen"/>
          <w:b/>
          <w:bCs/>
          <w:lang w:val="af-ZA"/>
        </w:rPr>
        <w:t>/0</w:t>
      </w:r>
      <w:r w:rsidR="00C965CE">
        <w:rPr>
          <w:rFonts w:ascii="Sylfaen" w:hAnsi="Sylfaen"/>
          <w:b/>
          <w:bCs/>
          <w:lang w:val="af-ZA"/>
        </w:rPr>
        <w:t>1</w:t>
      </w:r>
      <w:r w:rsidR="00071EA1">
        <w:rPr>
          <w:rFonts w:ascii="Sylfaen" w:hAnsi="Sylfaen"/>
          <w:lang w:val="af-ZA"/>
        </w:rPr>
        <w:t xml:space="preserve"> </w:t>
      </w:r>
      <w:r w:rsidR="00071EA1">
        <w:rPr>
          <w:rFonts w:ascii="GHEA Grapalat" w:hAnsi="GHEA Grapalat"/>
          <w:b/>
          <w:lang w:val="af-ZA"/>
        </w:rPr>
        <w:t xml:space="preserve">   </w:t>
      </w:r>
    </w:p>
    <w:p w14:paraId="3B5074A4" w14:textId="6D08CB26" w:rsidR="00D34E9B" w:rsidRDefault="00A46F92" w:rsidP="005F1410">
      <w:pPr>
        <w:jc w:val="right"/>
        <w:rPr>
          <w:rFonts w:ascii="GHEA Grapalat" w:hAnsi="GHEA Grapalat"/>
          <w:i/>
        </w:rPr>
      </w:pPr>
      <w:r>
        <w:rPr>
          <w:rFonts w:ascii="GHEA Grapalat" w:hAnsi="GHEA Grapalat"/>
        </w:rPr>
        <w:t xml:space="preserve">№ </w:t>
      </w:r>
      <w:r w:rsidR="00D34E9B" w:rsidRPr="00D34E9B">
        <w:rPr>
          <w:rFonts w:ascii="GHEA Grapalat" w:hAnsi="GHEA Grapalat"/>
        </w:rPr>
        <w:t xml:space="preserve">1 </w:t>
      </w:r>
      <w:r w:rsidR="00023271" w:rsidRPr="008B1FBF">
        <w:rPr>
          <w:rFonts w:ascii="GHEA Grapalat" w:hAnsi="GHEA Grapalat"/>
        </w:rPr>
        <w:t xml:space="preserve"> </w:t>
      </w:r>
      <w:r w:rsidR="00D34E9B" w:rsidRPr="00D34E9B">
        <w:rPr>
          <w:rFonts w:ascii="GHEA Grapalat" w:hAnsi="GHEA Grapalat"/>
        </w:rPr>
        <w:t xml:space="preserve">от </w:t>
      </w:r>
      <w:r w:rsidR="00C965CE" w:rsidRPr="00042EA4">
        <w:rPr>
          <w:rFonts w:ascii="GHEA Grapalat" w:hAnsi="GHEA Grapalat"/>
          <w:i/>
        </w:rPr>
        <w:t>1</w:t>
      </w:r>
      <w:r w:rsidR="00561760">
        <w:rPr>
          <w:rFonts w:ascii="GHEA Grapalat" w:hAnsi="GHEA Grapalat"/>
          <w:i/>
          <w:lang w:val="en-US"/>
        </w:rPr>
        <w:t>8</w:t>
      </w:r>
      <w:r w:rsidR="00E41C33" w:rsidRPr="00E41C33">
        <w:rPr>
          <w:rFonts w:ascii="GHEA Grapalat" w:hAnsi="GHEA Grapalat"/>
          <w:i/>
        </w:rPr>
        <w:t xml:space="preserve"> </w:t>
      </w:r>
      <w:r w:rsidR="00C965CE" w:rsidRPr="00C965CE">
        <w:rPr>
          <w:rFonts w:ascii="GHEA Grapalat" w:hAnsi="GHEA Grapalat"/>
          <w:i/>
        </w:rPr>
        <w:t>декабря</w:t>
      </w:r>
      <w:r w:rsidR="00E41C33" w:rsidRPr="00E41C33">
        <w:rPr>
          <w:rFonts w:ascii="GHEA Grapalat" w:hAnsi="GHEA Grapalat"/>
          <w:i/>
        </w:rPr>
        <w:t xml:space="preserve"> 202</w:t>
      </w:r>
      <w:r w:rsidR="00561760">
        <w:rPr>
          <w:rFonts w:ascii="GHEA Grapalat" w:hAnsi="GHEA Grapalat"/>
          <w:i/>
          <w:lang w:val="en-US"/>
        </w:rPr>
        <w:t>5</w:t>
      </w:r>
      <w:r w:rsidR="00E41C33" w:rsidRPr="00E41C33">
        <w:rPr>
          <w:rFonts w:ascii="GHEA Grapalat" w:hAnsi="GHEA Grapalat"/>
          <w:i/>
        </w:rPr>
        <w:t xml:space="preserve"> г</w:t>
      </w:r>
      <w:r w:rsidR="00D34E9B" w:rsidRPr="00D34E9B">
        <w:rPr>
          <w:rFonts w:ascii="GHEA Grapalat" w:hAnsi="GHEA Grapalat"/>
        </w:rPr>
        <w:t>.</w:t>
      </w:r>
    </w:p>
    <w:p w14:paraId="240CC8C4" w14:textId="189780DC" w:rsidR="00096865" w:rsidRPr="009044F1" w:rsidRDefault="00096865" w:rsidP="00D34E9B">
      <w:pPr>
        <w:pStyle w:val="a3"/>
        <w:widowControl w:val="0"/>
        <w:spacing w:after="160" w:line="240" w:lineRule="auto"/>
        <w:ind w:firstLine="0"/>
        <w:jc w:val="right"/>
        <w:rPr>
          <w:rFonts w:ascii="GHEA Grapalat" w:hAnsi="GHEA Grapalat"/>
        </w:rPr>
      </w:pPr>
    </w:p>
    <w:p w14:paraId="197EBF2D" w14:textId="77777777" w:rsidR="00096865" w:rsidRPr="003A1EBB" w:rsidRDefault="00096865" w:rsidP="00B46D58">
      <w:pPr>
        <w:pStyle w:val="aa"/>
        <w:widowControl w:val="0"/>
        <w:spacing w:after="160"/>
        <w:ind w:right="-7" w:firstLine="567"/>
        <w:jc w:val="center"/>
        <w:rPr>
          <w:rFonts w:ascii="GHEA Grapalat" w:hAnsi="GHEA Grapalat"/>
        </w:rPr>
      </w:pPr>
    </w:p>
    <w:p w14:paraId="2E78EF20" w14:textId="77777777" w:rsidR="000763E5" w:rsidRPr="003A1EBB" w:rsidRDefault="000763E5" w:rsidP="00B46D58">
      <w:pPr>
        <w:pStyle w:val="aa"/>
        <w:widowControl w:val="0"/>
        <w:spacing w:after="160"/>
        <w:ind w:right="-7" w:firstLine="567"/>
        <w:jc w:val="center"/>
        <w:rPr>
          <w:rFonts w:ascii="GHEA Grapalat" w:hAnsi="GHEA Grapalat"/>
        </w:rPr>
      </w:pPr>
    </w:p>
    <w:p w14:paraId="1A6069DE" w14:textId="194D58DD" w:rsidR="005F1410" w:rsidRDefault="005F1410" w:rsidP="00B46D58">
      <w:pPr>
        <w:pStyle w:val="aa"/>
        <w:widowControl w:val="0"/>
        <w:spacing w:after="160"/>
        <w:ind w:right="-7" w:firstLine="567"/>
        <w:jc w:val="center"/>
        <w:rPr>
          <w:rFonts w:ascii="GHEA Grapalat" w:hAnsi="GHEA Grapalat"/>
          <w:sz w:val="32"/>
          <w:szCs w:val="32"/>
        </w:rPr>
      </w:pPr>
      <w:r w:rsidRPr="005F1410">
        <w:rPr>
          <w:rFonts w:ascii="GHEA Grapalat" w:hAnsi="GHEA Grapalat"/>
          <w:sz w:val="32"/>
          <w:szCs w:val="32"/>
        </w:rPr>
        <w:t xml:space="preserve">&lt;&lt; Начальная школа № </w:t>
      </w:r>
      <w:r w:rsidR="00071EA1" w:rsidRPr="00071EA1">
        <w:rPr>
          <w:rFonts w:ascii="GHEA Grapalat" w:hAnsi="GHEA Grapalat"/>
          <w:sz w:val="32"/>
          <w:szCs w:val="32"/>
        </w:rPr>
        <w:t>7</w:t>
      </w:r>
      <w:r w:rsidRPr="005F1410">
        <w:rPr>
          <w:rFonts w:ascii="GHEA Grapalat" w:hAnsi="GHEA Grapalat"/>
          <w:sz w:val="32"/>
          <w:szCs w:val="32"/>
        </w:rPr>
        <w:t xml:space="preserve">  г. Абовяна &gt;&gt; СНОК</w:t>
      </w:r>
    </w:p>
    <w:p w14:paraId="11023E7B" w14:textId="3EFA10B9"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E23ACA8" w14:textId="77777777" w:rsidR="00096865" w:rsidRPr="009044F1" w:rsidRDefault="00096865" w:rsidP="00B46D58">
      <w:pPr>
        <w:pStyle w:val="aa"/>
        <w:widowControl w:val="0"/>
        <w:spacing w:after="160"/>
        <w:ind w:right="-7" w:firstLine="567"/>
        <w:jc w:val="center"/>
        <w:rPr>
          <w:rFonts w:ascii="GHEA Grapalat" w:hAnsi="GHEA Grapalat" w:cs="Sylfaen"/>
        </w:rPr>
      </w:pPr>
    </w:p>
    <w:p w14:paraId="59A376CE" w14:textId="77777777" w:rsidR="00096865" w:rsidRPr="009044F1" w:rsidRDefault="00096865" w:rsidP="00B46D58">
      <w:pPr>
        <w:pStyle w:val="aa"/>
        <w:widowControl w:val="0"/>
        <w:spacing w:after="160"/>
        <w:ind w:right="-7" w:firstLine="567"/>
        <w:jc w:val="center"/>
        <w:rPr>
          <w:rFonts w:ascii="GHEA Grapalat" w:hAnsi="GHEA Grapalat" w:cs="Sylfaen"/>
        </w:rPr>
      </w:pPr>
    </w:p>
    <w:p w14:paraId="20B26D5A" w14:textId="159A0A67" w:rsidR="000763E5" w:rsidRDefault="005F1410" w:rsidP="005F1410">
      <w:pPr>
        <w:jc w:val="center"/>
        <w:rPr>
          <w:rFonts w:ascii="GHEA Grapalat" w:hAnsi="GHEA Grapalat"/>
        </w:rPr>
      </w:pPr>
      <w:r w:rsidRPr="005F1410">
        <w:rPr>
          <w:rFonts w:ascii="GHEA Grapalat" w:hAnsi="GHEA Grapalat"/>
          <w:b/>
          <w:i/>
          <w:sz w:val="22"/>
          <w:szCs w:val="22"/>
        </w:rPr>
        <w:t xml:space="preserve">ДЛЯ НУЖД "НАЧАЛЬНОЙ ШКОЛЫ N. </w:t>
      </w:r>
      <w:r w:rsidR="00071EA1" w:rsidRPr="00071EA1">
        <w:rPr>
          <w:rFonts w:ascii="GHEA Grapalat" w:hAnsi="GHEA Grapalat"/>
          <w:b/>
          <w:i/>
          <w:sz w:val="22"/>
          <w:szCs w:val="22"/>
        </w:rPr>
        <w:t xml:space="preserve">7 </w:t>
      </w:r>
      <w:r w:rsidRPr="005F1410">
        <w:rPr>
          <w:rFonts w:ascii="GHEA Grapalat" w:hAnsi="GHEA Grapalat"/>
          <w:b/>
          <w:i/>
          <w:sz w:val="22"/>
          <w:szCs w:val="22"/>
        </w:rPr>
        <w:t xml:space="preserve"> АБОВЯНА " КОТАЙКСКОЙ ОБЛАСТИ РА, ДЛЯ НУЖД "КАША", С ЦЕЛЬЮ ПОЛУЧЕНИЯ "ПИТЫ</w:t>
      </w:r>
      <w:r w:rsidR="000763E5">
        <w:rPr>
          <w:rFonts w:ascii="GHEA Grapalat" w:hAnsi="GHEA Grapalat"/>
        </w:rPr>
        <w:br w:type="page"/>
      </w:r>
    </w:p>
    <w:p w14:paraId="7819CD84"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0EE2729" w14:textId="77777777" w:rsidR="00984BDB" w:rsidRPr="009044F1" w:rsidRDefault="00984BDB" w:rsidP="00B46D58">
      <w:pPr>
        <w:widowControl w:val="0"/>
        <w:spacing w:after="160"/>
        <w:ind w:firstLine="567"/>
        <w:jc w:val="both"/>
        <w:rPr>
          <w:rFonts w:ascii="GHEA Grapalat" w:hAnsi="GHEA Grapalat"/>
          <w:i/>
        </w:rPr>
      </w:pPr>
    </w:p>
    <w:p w14:paraId="1B60FA15"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7266B538"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9430B05" w14:textId="77777777" w:rsidR="00160AE4" w:rsidRPr="009044F1" w:rsidRDefault="00160AE4" w:rsidP="00B46D58">
      <w:pPr>
        <w:widowControl w:val="0"/>
        <w:spacing w:after="160"/>
        <w:ind w:firstLine="567"/>
        <w:jc w:val="center"/>
        <w:rPr>
          <w:rFonts w:ascii="GHEA Grapalat" w:hAnsi="GHEA Grapalat"/>
          <w:i/>
        </w:rPr>
      </w:pPr>
    </w:p>
    <w:p w14:paraId="04A3C994" w14:textId="3B926F79" w:rsidR="002E069D" w:rsidRPr="008842CE" w:rsidRDefault="005F1410" w:rsidP="00B46D58">
      <w:pPr>
        <w:widowControl w:val="0"/>
        <w:spacing w:after="160"/>
        <w:jc w:val="center"/>
        <w:rPr>
          <w:rFonts w:ascii="GHEA Grapalat" w:hAnsi="GHEA Grapalat"/>
        </w:rPr>
      </w:pPr>
      <w:r w:rsidRPr="005F1410">
        <w:rPr>
          <w:rFonts w:ascii="GHEA Grapalat" w:hAnsi="GHEA Grapalat"/>
          <w:b/>
        </w:rPr>
        <w:t xml:space="preserve">ДЛЯ НУЖД "НАЧАЛЬНОЙ ШКОЛЫ № </w:t>
      </w:r>
      <w:r w:rsidR="00071EA1" w:rsidRPr="00071EA1">
        <w:rPr>
          <w:rFonts w:ascii="GHEA Grapalat" w:hAnsi="GHEA Grapalat"/>
          <w:b/>
        </w:rPr>
        <w:t>7</w:t>
      </w:r>
      <w:r w:rsidRPr="005F1410">
        <w:rPr>
          <w:rFonts w:ascii="GHEA Grapalat" w:hAnsi="GHEA Grapalat"/>
          <w:b/>
        </w:rPr>
        <w:t xml:space="preserve"> ИМЕНИ АБОВЯНА " КОТАЙКСКОЙ ОБЛАСТИ РА, ДЛЯ НУЖД "КАШКИ" С ЦЕЛЬЮ ЗАГОТОВКИ "ПИЩИ"</w:t>
      </w:r>
    </w:p>
    <w:p w14:paraId="1A78DA1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14:paraId="2953FF2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6701745"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53969F6"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6A2EF8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14:paraId="13CC4D90"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1FC84B4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5"/>
      </w:r>
    </w:p>
    <w:p w14:paraId="61FCC4F3"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91C762B"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3EE2BF0"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14:paraId="3318414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14:paraId="448CDEEA"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B509198" w14:textId="77777777" w:rsidR="00520F57" w:rsidRDefault="00520F57" w:rsidP="00B46D58">
      <w:pPr>
        <w:widowControl w:val="0"/>
        <w:spacing w:after="160"/>
        <w:jc w:val="center"/>
        <w:rPr>
          <w:rFonts w:ascii="GHEA Grapalat" w:hAnsi="GHEA Grapalat"/>
          <w:b/>
        </w:rPr>
      </w:pPr>
    </w:p>
    <w:p w14:paraId="0CEE6537" w14:textId="77777777" w:rsidR="00520F57" w:rsidRDefault="00520F57" w:rsidP="00B46D58">
      <w:pPr>
        <w:widowControl w:val="0"/>
        <w:spacing w:after="160"/>
        <w:jc w:val="center"/>
        <w:rPr>
          <w:rFonts w:ascii="GHEA Grapalat" w:hAnsi="GHEA Grapalat"/>
          <w:b/>
        </w:rPr>
      </w:pPr>
    </w:p>
    <w:p w14:paraId="30AD9F29"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FBFB9DF" w14:textId="77777777" w:rsidR="008842CE" w:rsidRPr="00374F4A" w:rsidRDefault="008842CE" w:rsidP="00B46D58">
      <w:pPr>
        <w:widowControl w:val="0"/>
        <w:spacing w:after="160"/>
        <w:jc w:val="center"/>
        <w:rPr>
          <w:rFonts w:ascii="GHEA Grapalat" w:hAnsi="GHEA Grapalat"/>
          <w:b/>
        </w:rPr>
      </w:pPr>
    </w:p>
    <w:p w14:paraId="494A488C"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41CE06F7" w14:textId="77777777" w:rsidR="00520F57" w:rsidRPr="008842CE" w:rsidRDefault="00520F57" w:rsidP="00B46D58">
      <w:pPr>
        <w:widowControl w:val="0"/>
        <w:spacing w:after="160"/>
        <w:jc w:val="center"/>
        <w:rPr>
          <w:rFonts w:ascii="GHEA Grapalat" w:hAnsi="GHEA Grapalat"/>
          <w:b/>
        </w:rPr>
      </w:pPr>
    </w:p>
    <w:p w14:paraId="17EDFEFC"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205BC77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BFEEEDF"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E1EE362" w14:textId="77777777" w:rsidR="00E17B7F" w:rsidRDefault="00E17B7F">
      <w:pPr>
        <w:rPr>
          <w:rFonts w:ascii="GHEA Grapalat" w:hAnsi="GHEA Grapalat"/>
          <w:spacing w:val="-6"/>
        </w:rPr>
      </w:pPr>
      <w:r>
        <w:rPr>
          <w:rFonts w:ascii="GHEA Grapalat" w:hAnsi="GHEA Grapalat"/>
          <w:spacing w:val="-6"/>
        </w:rPr>
        <w:br w:type="page"/>
      </w:r>
    </w:p>
    <w:p w14:paraId="020628E8" w14:textId="29BDD07B"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071EA1" w:rsidRPr="00EC4863">
        <w:rPr>
          <w:rFonts w:ascii="Sylfaen" w:hAnsi="Sylfaen"/>
          <w:b/>
          <w:bCs/>
        </w:rPr>
        <w:t>ՀՀԿՄԱ</w:t>
      </w:r>
      <w:r w:rsidR="00071EA1" w:rsidRPr="00EC4863">
        <w:rPr>
          <w:rFonts w:ascii="Sylfaen" w:hAnsi="Sylfaen"/>
          <w:b/>
          <w:bCs/>
          <w:lang w:val="af-ZA"/>
        </w:rPr>
        <w:t>7</w:t>
      </w:r>
      <w:r w:rsidR="00071EA1" w:rsidRPr="00EC4863">
        <w:rPr>
          <w:rFonts w:ascii="Sylfaen" w:hAnsi="Sylfaen"/>
          <w:b/>
          <w:bCs/>
        </w:rPr>
        <w:t>ՀԴ</w:t>
      </w:r>
      <w:r w:rsidR="00071EA1" w:rsidRPr="00EC4863">
        <w:rPr>
          <w:rFonts w:ascii="Sylfaen" w:hAnsi="Sylfaen"/>
          <w:b/>
          <w:bCs/>
          <w:lang w:val="af-ZA"/>
        </w:rPr>
        <w:t xml:space="preserve">-ԳՀ- </w:t>
      </w:r>
      <w:r w:rsidR="00071EA1" w:rsidRPr="00EC4863">
        <w:rPr>
          <w:rFonts w:ascii="Sylfaen" w:hAnsi="Sylfaen"/>
          <w:b/>
          <w:bCs/>
        </w:rPr>
        <w:t>ԱՊՁԲ</w:t>
      </w:r>
      <w:r w:rsidR="00071EA1" w:rsidRPr="00EC4863">
        <w:rPr>
          <w:rFonts w:ascii="Sylfaen" w:hAnsi="Sylfaen"/>
          <w:b/>
          <w:bCs/>
          <w:lang w:val="af-ZA"/>
        </w:rPr>
        <w:t>-202</w:t>
      </w:r>
      <w:r w:rsidR="00561760">
        <w:rPr>
          <w:rFonts w:ascii="Sylfaen" w:hAnsi="Sylfaen"/>
          <w:b/>
          <w:bCs/>
          <w:lang w:val="af-ZA"/>
        </w:rPr>
        <w:t>6</w:t>
      </w:r>
      <w:r w:rsidR="00071EA1" w:rsidRPr="00EC4863">
        <w:rPr>
          <w:rFonts w:ascii="Sylfaen" w:hAnsi="Sylfaen"/>
          <w:b/>
          <w:bCs/>
          <w:lang w:val="af-ZA"/>
        </w:rPr>
        <w:t>/0</w:t>
      </w:r>
      <w:r w:rsidR="00561760">
        <w:rPr>
          <w:rFonts w:ascii="Sylfaen" w:hAnsi="Sylfaen"/>
          <w:b/>
          <w:bCs/>
          <w:lang w:val="af-ZA"/>
        </w:rPr>
        <w:t>1</w:t>
      </w:r>
      <w:r w:rsidR="00071EA1">
        <w:rPr>
          <w:rFonts w:ascii="Sylfaen" w:hAnsi="Sylfaen"/>
          <w:lang w:val="af-ZA"/>
        </w:rPr>
        <w:t xml:space="preserve"> </w:t>
      </w:r>
      <w:r w:rsidR="00071EA1">
        <w:rPr>
          <w:rFonts w:ascii="GHEA Grapalat" w:hAnsi="GHEA Grapalat"/>
          <w:b/>
          <w:lang w:val="af-ZA"/>
        </w:rPr>
        <w:t xml:space="preserve">   </w:t>
      </w:r>
      <w:r w:rsidRPr="006D2DF7">
        <w:rPr>
          <w:rFonts w:ascii="GHEA Grapalat" w:hAnsi="GHEA Grapalat"/>
          <w:spacing w:val="-6"/>
        </w:rPr>
        <w:t>/---(далее — процедура).</w:t>
      </w:r>
    </w:p>
    <w:p w14:paraId="415BFAF6" w14:textId="5BC2B40E"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5F1410" w:rsidRPr="005F1410">
        <w:t xml:space="preserve"> </w:t>
      </w:r>
      <w:proofErr w:type="spellStart"/>
      <w:r w:rsidR="005F1410" w:rsidRPr="005F1410">
        <w:rPr>
          <w:rFonts w:ascii="GHEA Grapalat" w:hAnsi="GHEA Grapalat"/>
          <w:b/>
          <w:bCs/>
        </w:rPr>
        <w:t>Котайкский</w:t>
      </w:r>
      <w:proofErr w:type="spellEnd"/>
      <w:r w:rsidR="005F1410" w:rsidRPr="005F1410">
        <w:rPr>
          <w:rFonts w:ascii="GHEA Grapalat" w:hAnsi="GHEA Grapalat"/>
          <w:b/>
          <w:bCs/>
        </w:rPr>
        <w:t xml:space="preserve"> </w:t>
      </w:r>
      <w:proofErr w:type="spellStart"/>
      <w:r w:rsidR="005F1410" w:rsidRPr="005F1410">
        <w:rPr>
          <w:rFonts w:ascii="GHEA Grapalat" w:hAnsi="GHEA Grapalat"/>
          <w:b/>
          <w:bCs/>
        </w:rPr>
        <w:t>марз</w:t>
      </w:r>
      <w:proofErr w:type="spellEnd"/>
      <w:r w:rsidR="005F1410" w:rsidRPr="005F1410">
        <w:rPr>
          <w:rFonts w:ascii="GHEA Grapalat" w:hAnsi="GHEA Grapalat"/>
          <w:b/>
          <w:bCs/>
        </w:rPr>
        <w:t xml:space="preserve"> РА &lt;&lt;Начальная школа № </w:t>
      </w:r>
      <w:r w:rsidR="00071EA1" w:rsidRPr="00071EA1">
        <w:rPr>
          <w:rFonts w:ascii="GHEA Grapalat" w:hAnsi="GHEA Grapalat"/>
          <w:b/>
          <w:bCs/>
        </w:rPr>
        <w:t>7</w:t>
      </w:r>
      <w:r w:rsidR="005F1410" w:rsidRPr="005F1410">
        <w:rPr>
          <w:rFonts w:ascii="GHEA Grapalat" w:hAnsi="GHEA Grapalat"/>
          <w:b/>
          <w:bCs/>
        </w:rPr>
        <w:t xml:space="preserve"> Абовяна &gt;&gt;SOC</w:t>
      </w:r>
      <w:r w:rsidR="005F1410" w:rsidRPr="005F1410">
        <w:rPr>
          <w:rFonts w:ascii="GHEA Grapalat" w:hAnsi="GHEA Grapalat"/>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0B78F6F"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D06343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20D35B7" w14:textId="559A9058" w:rsidR="00130495" w:rsidRPr="0041136F" w:rsidRDefault="00130495" w:rsidP="0041136F">
      <w:pPr>
        <w:pStyle w:val="aa"/>
        <w:ind w:right="-7" w:firstLine="567"/>
        <w:rPr>
          <w:rStyle w:val="aff6"/>
        </w:rPr>
      </w:pPr>
      <w:r w:rsidRPr="009044F1">
        <w:rPr>
          <w:rFonts w:ascii="GHEA Grapalat" w:hAnsi="GHEA Grapalat"/>
        </w:rPr>
        <w:t xml:space="preserve">Адрес электронной почты секретаря оценочной </w:t>
      </w:r>
      <w:proofErr w:type="spellStart"/>
      <w:r w:rsidRPr="009044F1">
        <w:rPr>
          <w:rFonts w:ascii="GHEA Grapalat" w:hAnsi="GHEA Grapalat"/>
        </w:rPr>
        <w:t>комисси</w:t>
      </w:r>
      <w:proofErr w:type="spellEnd"/>
      <w:r w:rsidRPr="00775775">
        <w:rPr>
          <w:rStyle w:val="aff6"/>
          <w:rFonts w:ascii="Sylfaen" w:hAnsi="Sylfaen"/>
        </w:rPr>
        <w:t xml:space="preserve">, </w:t>
      </w:r>
      <w:proofErr w:type="spellStart"/>
      <w:r w:rsidRPr="00870D48">
        <w:rPr>
          <w:rStyle w:val="aff6"/>
          <w:rFonts w:ascii="Sylfaen" w:hAnsi="Sylfaen"/>
          <w:lang w:val="en-US"/>
        </w:rPr>
        <w:t>nune</w:t>
      </w:r>
      <w:proofErr w:type="spellEnd"/>
      <w:r w:rsidRPr="00775775">
        <w:rPr>
          <w:rStyle w:val="aff6"/>
          <w:rFonts w:ascii="Sylfaen" w:hAnsi="Sylfaen"/>
        </w:rPr>
        <w:t>-</w:t>
      </w:r>
      <w:proofErr w:type="spellStart"/>
      <w:r w:rsidRPr="00870D48">
        <w:rPr>
          <w:rStyle w:val="aff6"/>
          <w:rFonts w:ascii="Sylfaen" w:hAnsi="Sylfaen"/>
          <w:lang w:val="en-US"/>
        </w:rPr>
        <w:t>nalbandyan</w:t>
      </w:r>
      <w:proofErr w:type="spellEnd"/>
      <w:r w:rsidRPr="00775775">
        <w:rPr>
          <w:rStyle w:val="aff6"/>
          <w:rFonts w:ascii="Sylfaen" w:hAnsi="Sylfaen"/>
        </w:rPr>
        <w:t>@</w:t>
      </w:r>
      <w:r w:rsidRPr="00870D48">
        <w:rPr>
          <w:rStyle w:val="aff6"/>
          <w:rFonts w:ascii="Sylfaen" w:hAnsi="Sylfaen"/>
          <w:lang w:val="en-US"/>
        </w:rPr>
        <w:t>inbox</w:t>
      </w:r>
      <w:r w:rsidRPr="00775775">
        <w:rPr>
          <w:rStyle w:val="aff6"/>
          <w:rFonts w:ascii="Sylfaen" w:hAnsi="Sylfaen"/>
        </w:rPr>
        <w:t>.</w:t>
      </w:r>
      <w:proofErr w:type="spellStart"/>
      <w:r w:rsidRPr="00870D48">
        <w:rPr>
          <w:rStyle w:val="aff6"/>
          <w:rFonts w:ascii="Sylfaen" w:hAnsi="Sylfaen"/>
          <w:lang w:val="en-US"/>
        </w:rPr>
        <w:t>ru</w:t>
      </w:r>
      <w:proofErr w:type="spellEnd"/>
      <w:r w:rsidRPr="00775775">
        <w:rPr>
          <w:rStyle w:val="aff6"/>
          <w:rFonts w:ascii="Sylfaen" w:hAnsi="Sylfaen"/>
        </w:rPr>
        <w:t>:</w:t>
      </w:r>
    </w:p>
    <w:p w14:paraId="1FD25A67" w14:textId="77777777" w:rsidR="00130495" w:rsidRPr="009044F1" w:rsidRDefault="00130495" w:rsidP="0013049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p>
    <w:p w14:paraId="12515CCF" w14:textId="77777777" w:rsidR="00096865" w:rsidRPr="009044F1" w:rsidRDefault="00F5653D" w:rsidP="00B46D58">
      <w:pPr>
        <w:widowControl w:val="0"/>
        <w:spacing w:after="160"/>
        <w:jc w:val="center"/>
        <w:rPr>
          <w:rFonts w:ascii="GHEA Grapalat" w:hAnsi="GHEA Grapalat"/>
        </w:rPr>
      </w:pPr>
      <w:r w:rsidRPr="0041136F">
        <w:rPr>
          <w:rFonts w:ascii="GHEA Grapalat" w:hAnsi="GHEA Grapalat"/>
          <w:sz w:val="32"/>
          <w:szCs w:val="32"/>
        </w:rPr>
        <w:br w:type="page"/>
      </w:r>
      <w:r w:rsidRPr="009044F1">
        <w:rPr>
          <w:rFonts w:ascii="GHEA Grapalat" w:hAnsi="GHEA Grapalat"/>
        </w:rPr>
        <w:lastRenderedPageBreak/>
        <w:t>ЧАСТЬ I</w:t>
      </w:r>
    </w:p>
    <w:p w14:paraId="56621E9B"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0D3CFD00"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7C2908F" w14:textId="3071C6BE" w:rsidR="00096865" w:rsidRPr="009044F1" w:rsidRDefault="005F1410"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5F1410">
        <w:rPr>
          <w:rFonts w:ascii="GHEA Grapalat" w:hAnsi="GHEA Grapalat"/>
          <w:i w:val="0"/>
          <w:sz w:val="24"/>
          <w:szCs w:val="24"/>
        </w:rPr>
        <w:t>1.1 Предметом закупки является приобретение «Продуктов питания (далее также товар)» для нужд начальной школы №</w:t>
      </w:r>
      <w:r w:rsidR="00071EA1" w:rsidRPr="00071EA1">
        <w:rPr>
          <w:rFonts w:ascii="GHEA Grapalat" w:hAnsi="GHEA Grapalat"/>
          <w:i w:val="0"/>
          <w:sz w:val="24"/>
          <w:szCs w:val="24"/>
        </w:rPr>
        <w:t>7</w:t>
      </w:r>
      <w:r w:rsidRPr="005F1410">
        <w:rPr>
          <w:rFonts w:ascii="GHEA Grapalat" w:hAnsi="GHEA Grapalat"/>
          <w:i w:val="0"/>
          <w:sz w:val="24"/>
          <w:szCs w:val="24"/>
        </w:rPr>
        <w:t xml:space="preserve"> Абовяна, которые сгруппированы на </w:t>
      </w:r>
      <w:r w:rsidR="00C965CE" w:rsidRPr="00C965CE">
        <w:rPr>
          <w:rFonts w:ascii="GHEA Grapalat" w:hAnsi="GHEA Grapalat"/>
          <w:i w:val="0"/>
          <w:sz w:val="24"/>
          <w:szCs w:val="24"/>
        </w:rPr>
        <w:t>1</w:t>
      </w:r>
      <w:r w:rsidR="00042EA4" w:rsidRPr="00042EA4">
        <w:rPr>
          <w:rFonts w:ascii="GHEA Grapalat" w:hAnsi="GHEA Grapalat"/>
          <w:i w:val="0"/>
          <w:sz w:val="24"/>
          <w:szCs w:val="24"/>
        </w:rPr>
        <w:t>8</w:t>
      </w:r>
      <w:r w:rsidRPr="005F1410">
        <w:rPr>
          <w:rFonts w:ascii="GHEA Grapalat" w:hAnsi="GHEA Grapalat"/>
          <w:i w:val="0"/>
          <w:sz w:val="24"/>
          <w:szCs w:val="24"/>
        </w:rPr>
        <w:t xml:space="preserve"> порций:</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349"/>
        <w:gridCol w:w="6300"/>
      </w:tblGrid>
      <w:tr w:rsidR="00D34E9B" w:rsidRPr="00E5233C" w14:paraId="4E979283" w14:textId="77777777" w:rsidTr="00515D4B">
        <w:trPr>
          <w:trHeight w:val="480"/>
        </w:trPr>
        <w:tc>
          <w:tcPr>
            <w:tcW w:w="4050" w:type="dxa"/>
            <w:gridSpan w:val="2"/>
            <w:vAlign w:val="center"/>
          </w:tcPr>
          <w:p w14:paraId="4C97702B" w14:textId="22586C3E" w:rsidR="00D34E9B" w:rsidRPr="00E5233C" w:rsidRDefault="00D34E9B" w:rsidP="00840D73">
            <w:pPr>
              <w:jc w:val="center"/>
            </w:pPr>
            <w:r w:rsidRPr="00D34E9B">
              <w:rPr>
                <w:rFonts w:ascii="Sylfaen" w:hAnsi="Sylfaen" w:cs="Sylfaen"/>
              </w:rPr>
              <w:t>Порции</w:t>
            </w:r>
          </w:p>
        </w:tc>
        <w:tc>
          <w:tcPr>
            <w:tcW w:w="6300" w:type="dxa"/>
            <w:vMerge w:val="restart"/>
            <w:vAlign w:val="center"/>
          </w:tcPr>
          <w:p w14:paraId="68B6F9BC" w14:textId="7D52D70D" w:rsidR="00D34E9B" w:rsidRPr="00E5233C" w:rsidRDefault="00332CF0" w:rsidP="00840D73">
            <w:pPr>
              <w:jc w:val="center"/>
            </w:pPr>
            <w:r w:rsidRPr="00332CF0">
              <w:rPr>
                <w:rFonts w:ascii="Sylfaen" w:hAnsi="Sylfaen" w:cs="Sylfaen"/>
              </w:rPr>
              <w:t>Название дозы</w:t>
            </w:r>
          </w:p>
        </w:tc>
      </w:tr>
      <w:tr w:rsidR="00D34E9B" w:rsidRPr="00E5233C" w14:paraId="0E716667" w14:textId="77777777" w:rsidTr="00515D4B">
        <w:trPr>
          <w:trHeight w:val="292"/>
        </w:trPr>
        <w:tc>
          <w:tcPr>
            <w:tcW w:w="1701" w:type="dxa"/>
            <w:vAlign w:val="center"/>
          </w:tcPr>
          <w:p w14:paraId="27DC970A" w14:textId="292F4899" w:rsidR="00D34E9B" w:rsidRPr="00E5233C" w:rsidRDefault="00D34E9B" w:rsidP="00840D73">
            <w:pPr>
              <w:jc w:val="center"/>
            </w:pPr>
            <w:r w:rsidRPr="00D34E9B">
              <w:rPr>
                <w:rFonts w:ascii="Sylfaen" w:hAnsi="Sylfaen" w:cs="Sylfaen"/>
              </w:rPr>
              <w:t>цифры</w:t>
            </w:r>
          </w:p>
        </w:tc>
        <w:tc>
          <w:tcPr>
            <w:tcW w:w="2349" w:type="dxa"/>
            <w:vAlign w:val="center"/>
          </w:tcPr>
          <w:p w14:paraId="549B203E" w14:textId="1CCF3284" w:rsidR="00D34E9B" w:rsidRPr="00E5233C" w:rsidRDefault="00D34E9B" w:rsidP="00840D73">
            <w:pPr>
              <w:jc w:val="center"/>
            </w:pPr>
            <w:r w:rsidRPr="00D34E9B">
              <w:rPr>
                <w:rFonts w:ascii="Sylfaen" w:hAnsi="Sylfaen" w:cs="Sylfaen"/>
              </w:rPr>
              <w:t>цена</w:t>
            </w:r>
          </w:p>
        </w:tc>
        <w:tc>
          <w:tcPr>
            <w:tcW w:w="6300" w:type="dxa"/>
            <w:vMerge/>
            <w:vAlign w:val="center"/>
          </w:tcPr>
          <w:p w14:paraId="5E30BA8C" w14:textId="77777777" w:rsidR="00D34E9B" w:rsidRPr="00E5233C" w:rsidRDefault="00D34E9B" w:rsidP="00840D73">
            <w:pPr>
              <w:jc w:val="center"/>
            </w:pPr>
          </w:p>
        </w:tc>
      </w:tr>
      <w:tr w:rsidR="00561760" w14:paraId="6897CE5B" w14:textId="77777777" w:rsidTr="00515D4B">
        <w:tc>
          <w:tcPr>
            <w:tcW w:w="1701" w:type="dxa"/>
            <w:vAlign w:val="center"/>
          </w:tcPr>
          <w:p w14:paraId="2F723338" w14:textId="407B6FF9" w:rsidR="00561760" w:rsidRPr="00E5233C" w:rsidRDefault="00561760" w:rsidP="00561760">
            <w:r w:rsidRPr="00FE4A6D">
              <w:rPr>
                <w:rFonts w:ascii="Arial LatArm" w:hAnsi="Arial LatArm" w:cs="Calibri"/>
              </w:rPr>
              <w:t>1</w:t>
            </w:r>
          </w:p>
        </w:tc>
        <w:tc>
          <w:tcPr>
            <w:tcW w:w="2349" w:type="dxa"/>
          </w:tcPr>
          <w:p w14:paraId="4B23AEDB" w14:textId="4F0FFADF" w:rsidR="00561760" w:rsidRPr="00332CF0" w:rsidRDefault="00561760" w:rsidP="00561760">
            <w:pPr>
              <w:rPr>
                <w:rFonts w:asciiTheme="minorHAnsi" w:hAnsiTheme="minorHAnsi"/>
              </w:rPr>
            </w:pPr>
            <w:r>
              <w:rPr>
                <w:rFonts w:ascii="Arial LatArm" w:hAnsi="Arial LatArm"/>
              </w:rPr>
              <w:t>15300</w:t>
            </w:r>
          </w:p>
        </w:tc>
        <w:tc>
          <w:tcPr>
            <w:tcW w:w="6300" w:type="dxa"/>
          </w:tcPr>
          <w:p w14:paraId="32F7D449" w14:textId="0D1F730A" w:rsidR="00561760" w:rsidRDefault="00561760" w:rsidP="00561760">
            <w:pPr>
              <w:rPr>
                <w:rFonts w:ascii="Sylfaen" w:hAnsi="Sylfaen"/>
              </w:rPr>
            </w:pPr>
            <w:r w:rsidRPr="00067BF7">
              <w:rPr>
                <w:rFonts w:ascii="Calibri" w:hAnsi="Calibri" w:cs="Calibri"/>
                <w:color w:val="000000"/>
              </w:rPr>
              <w:t>Соль:</w:t>
            </w:r>
          </w:p>
        </w:tc>
      </w:tr>
      <w:tr w:rsidR="00561760" w14:paraId="68B74ED0" w14:textId="77777777" w:rsidTr="00515D4B">
        <w:tc>
          <w:tcPr>
            <w:tcW w:w="1701" w:type="dxa"/>
            <w:vAlign w:val="center"/>
          </w:tcPr>
          <w:p w14:paraId="0805772D" w14:textId="7FAFF232" w:rsidR="00561760" w:rsidRDefault="00561760" w:rsidP="00561760">
            <w:r>
              <w:rPr>
                <w:rFonts w:ascii="Arial LatArm" w:hAnsi="Arial LatArm" w:cs="Calibri"/>
              </w:rPr>
              <w:t>2</w:t>
            </w:r>
          </w:p>
        </w:tc>
        <w:tc>
          <w:tcPr>
            <w:tcW w:w="2349" w:type="dxa"/>
          </w:tcPr>
          <w:p w14:paraId="54B9B849" w14:textId="3FD807DB" w:rsidR="00561760" w:rsidRPr="00067BF7" w:rsidRDefault="00561760" w:rsidP="00561760">
            <w:pPr>
              <w:rPr>
                <w:sz w:val="20"/>
                <w:szCs w:val="20"/>
              </w:rPr>
            </w:pPr>
            <w:r>
              <w:rPr>
                <w:rFonts w:ascii="Arial LatArm" w:hAnsi="Arial LatArm"/>
              </w:rPr>
              <w:t>382500</w:t>
            </w:r>
          </w:p>
        </w:tc>
        <w:tc>
          <w:tcPr>
            <w:tcW w:w="6300" w:type="dxa"/>
          </w:tcPr>
          <w:p w14:paraId="73DFB889" w14:textId="7699CAC1" w:rsidR="00561760" w:rsidRPr="002F7B28" w:rsidRDefault="00561760" w:rsidP="00561760">
            <w:pPr>
              <w:rPr>
                <w:rFonts w:ascii="Sylfaen" w:hAnsi="Sylfaen" w:cs="Calibri"/>
                <w:color w:val="000000"/>
                <w:sz w:val="20"/>
                <w:szCs w:val="20"/>
                <w:lang w:val="hy-AM"/>
              </w:rPr>
            </w:pPr>
            <w:r w:rsidRPr="00067BF7">
              <w:rPr>
                <w:rFonts w:ascii="Calibri" w:hAnsi="Calibri" w:cs="Calibri"/>
                <w:color w:val="000000"/>
              </w:rPr>
              <w:t>Подсолнечное масло</w:t>
            </w:r>
          </w:p>
        </w:tc>
      </w:tr>
      <w:tr w:rsidR="00561760" w14:paraId="77A347D2" w14:textId="77777777" w:rsidTr="00515D4B">
        <w:tc>
          <w:tcPr>
            <w:tcW w:w="1701" w:type="dxa"/>
            <w:vAlign w:val="center"/>
          </w:tcPr>
          <w:p w14:paraId="18A6DAA9" w14:textId="2E5DCEEF" w:rsidR="00561760" w:rsidRDefault="00561760" w:rsidP="00561760">
            <w:r>
              <w:rPr>
                <w:rFonts w:ascii="Arial LatArm" w:hAnsi="Arial LatArm" w:cs="Calibri"/>
              </w:rPr>
              <w:t>3</w:t>
            </w:r>
          </w:p>
        </w:tc>
        <w:tc>
          <w:tcPr>
            <w:tcW w:w="2349" w:type="dxa"/>
          </w:tcPr>
          <w:p w14:paraId="541F3C64" w14:textId="1A000BAB" w:rsidR="00561760" w:rsidRPr="00332CF0" w:rsidRDefault="00561760" w:rsidP="00561760">
            <w:pPr>
              <w:rPr>
                <w:sz w:val="20"/>
                <w:szCs w:val="20"/>
              </w:rPr>
            </w:pPr>
            <w:r>
              <w:rPr>
                <w:rFonts w:ascii="Arial LatArm" w:hAnsi="Arial LatArm"/>
              </w:rPr>
              <w:t>383500</w:t>
            </w:r>
          </w:p>
        </w:tc>
        <w:tc>
          <w:tcPr>
            <w:tcW w:w="6300" w:type="dxa"/>
          </w:tcPr>
          <w:p w14:paraId="4D5CAE9B" w14:textId="7213E12B" w:rsidR="00561760" w:rsidRPr="002F7B28" w:rsidRDefault="00561760" w:rsidP="00561760">
            <w:pPr>
              <w:rPr>
                <w:rFonts w:ascii="Sylfaen" w:hAnsi="Sylfaen" w:cs="Calibri"/>
                <w:color w:val="000000"/>
                <w:sz w:val="20"/>
                <w:szCs w:val="20"/>
                <w:lang w:val="hy-AM"/>
              </w:rPr>
            </w:pPr>
            <w:r w:rsidRPr="003C126D">
              <w:t>рис</w:t>
            </w:r>
          </w:p>
        </w:tc>
      </w:tr>
      <w:tr w:rsidR="00561760" w14:paraId="157BAECD" w14:textId="77777777" w:rsidTr="00515D4B">
        <w:tc>
          <w:tcPr>
            <w:tcW w:w="1701" w:type="dxa"/>
            <w:vAlign w:val="center"/>
          </w:tcPr>
          <w:p w14:paraId="03817863" w14:textId="0F84EEAB" w:rsidR="00561760" w:rsidRDefault="00561760" w:rsidP="00561760">
            <w:r>
              <w:rPr>
                <w:rFonts w:ascii="Arial LatArm" w:hAnsi="Arial LatArm" w:cs="Calibri"/>
              </w:rPr>
              <w:t>4</w:t>
            </w:r>
          </w:p>
        </w:tc>
        <w:tc>
          <w:tcPr>
            <w:tcW w:w="2349" w:type="dxa"/>
          </w:tcPr>
          <w:p w14:paraId="18F4209E" w14:textId="5055A012" w:rsidR="00561760" w:rsidRPr="00067BF7" w:rsidRDefault="00561760" w:rsidP="00561760">
            <w:pPr>
              <w:rPr>
                <w:sz w:val="20"/>
                <w:szCs w:val="20"/>
              </w:rPr>
            </w:pPr>
            <w:r>
              <w:rPr>
                <w:rFonts w:ascii="Arial LatArm" w:hAnsi="Arial LatArm"/>
              </w:rPr>
              <w:t>84000</w:t>
            </w:r>
          </w:p>
        </w:tc>
        <w:tc>
          <w:tcPr>
            <w:tcW w:w="6300" w:type="dxa"/>
          </w:tcPr>
          <w:p w14:paraId="68941F25" w14:textId="4B8493F9" w:rsidR="00561760" w:rsidRPr="002F7B28" w:rsidRDefault="00561760" w:rsidP="00561760">
            <w:pPr>
              <w:rPr>
                <w:rFonts w:ascii="Sylfaen" w:hAnsi="Sylfaen" w:cs="Calibri"/>
                <w:color w:val="000000"/>
                <w:sz w:val="20"/>
                <w:szCs w:val="20"/>
                <w:lang w:val="hy-AM"/>
              </w:rPr>
            </w:pPr>
            <w:r w:rsidRPr="003C126D">
              <w:t>Морковь</w:t>
            </w:r>
          </w:p>
        </w:tc>
      </w:tr>
      <w:tr w:rsidR="00561760" w14:paraId="378095FA" w14:textId="77777777" w:rsidTr="00515D4B">
        <w:tc>
          <w:tcPr>
            <w:tcW w:w="1701" w:type="dxa"/>
            <w:vAlign w:val="center"/>
          </w:tcPr>
          <w:p w14:paraId="0D1849F2" w14:textId="0B96B9DB" w:rsidR="00561760" w:rsidRDefault="00561760" w:rsidP="00561760">
            <w:r>
              <w:rPr>
                <w:rFonts w:ascii="Arial LatArm" w:hAnsi="Arial LatArm" w:cs="Calibri"/>
              </w:rPr>
              <w:t>5</w:t>
            </w:r>
          </w:p>
        </w:tc>
        <w:tc>
          <w:tcPr>
            <w:tcW w:w="2349" w:type="dxa"/>
          </w:tcPr>
          <w:p w14:paraId="77D97113" w14:textId="6AF79EFC" w:rsidR="00561760" w:rsidRPr="00067BF7" w:rsidRDefault="00561760" w:rsidP="00561760">
            <w:pPr>
              <w:rPr>
                <w:sz w:val="20"/>
                <w:szCs w:val="20"/>
              </w:rPr>
            </w:pPr>
            <w:r>
              <w:rPr>
                <w:rFonts w:ascii="Arial LatArm" w:hAnsi="Arial LatArm"/>
              </w:rPr>
              <w:t>715500</w:t>
            </w:r>
          </w:p>
        </w:tc>
        <w:tc>
          <w:tcPr>
            <w:tcW w:w="6300" w:type="dxa"/>
          </w:tcPr>
          <w:p w14:paraId="6BD3CD87" w14:textId="138A355A" w:rsidR="00561760" w:rsidRPr="002F7B28" w:rsidRDefault="00561760" w:rsidP="00561760">
            <w:pPr>
              <w:rPr>
                <w:rFonts w:ascii="Sylfaen" w:hAnsi="Sylfaen" w:cs="Calibri"/>
                <w:color w:val="000000"/>
                <w:sz w:val="20"/>
                <w:szCs w:val="20"/>
                <w:lang w:val="hy-AM"/>
              </w:rPr>
            </w:pPr>
            <w:r w:rsidRPr="003C126D">
              <w:t>Яблоко</w:t>
            </w:r>
          </w:p>
        </w:tc>
      </w:tr>
      <w:tr w:rsidR="00561760" w14:paraId="6CCCED41" w14:textId="77777777" w:rsidTr="00515D4B">
        <w:tc>
          <w:tcPr>
            <w:tcW w:w="1701" w:type="dxa"/>
            <w:vAlign w:val="center"/>
          </w:tcPr>
          <w:p w14:paraId="2CF6BC5E" w14:textId="22DA4199" w:rsidR="00561760" w:rsidRDefault="00561760" w:rsidP="00561760">
            <w:r>
              <w:rPr>
                <w:rFonts w:ascii="Arial LatArm" w:hAnsi="Arial LatArm" w:cs="Calibri"/>
              </w:rPr>
              <w:t>6</w:t>
            </w:r>
          </w:p>
        </w:tc>
        <w:tc>
          <w:tcPr>
            <w:tcW w:w="2349" w:type="dxa"/>
          </w:tcPr>
          <w:p w14:paraId="10A5279C" w14:textId="2E8A36F4" w:rsidR="00561760" w:rsidRPr="00332CF0" w:rsidRDefault="00561760" w:rsidP="00561760">
            <w:pPr>
              <w:rPr>
                <w:sz w:val="20"/>
                <w:szCs w:val="20"/>
              </w:rPr>
            </w:pPr>
            <w:r>
              <w:rPr>
                <w:rFonts w:ascii="Arial LatArm" w:hAnsi="Arial LatArm"/>
              </w:rPr>
              <w:t>400000</w:t>
            </w:r>
          </w:p>
        </w:tc>
        <w:tc>
          <w:tcPr>
            <w:tcW w:w="6300" w:type="dxa"/>
          </w:tcPr>
          <w:p w14:paraId="2AED4DC3" w14:textId="41DA1C7A" w:rsidR="00561760" w:rsidRPr="002F7B28" w:rsidRDefault="00561760" w:rsidP="00561760">
            <w:pPr>
              <w:rPr>
                <w:rFonts w:ascii="Sylfaen" w:hAnsi="Sylfaen" w:cs="Calibri"/>
                <w:color w:val="000000"/>
                <w:sz w:val="20"/>
                <w:szCs w:val="20"/>
                <w:lang w:val="hy-AM"/>
              </w:rPr>
            </w:pPr>
            <w:r w:rsidRPr="003C126D">
              <w:t>Капуста</w:t>
            </w:r>
          </w:p>
        </w:tc>
      </w:tr>
      <w:tr w:rsidR="00561760" w14:paraId="4BBB7AF9" w14:textId="77777777" w:rsidTr="00515D4B">
        <w:tc>
          <w:tcPr>
            <w:tcW w:w="1701" w:type="dxa"/>
            <w:vAlign w:val="center"/>
          </w:tcPr>
          <w:p w14:paraId="4CE0F72D" w14:textId="442B9E7A" w:rsidR="00561760" w:rsidRDefault="00561760" w:rsidP="00561760">
            <w:r>
              <w:rPr>
                <w:rFonts w:ascii="Arial LatArm" w:hAnsi="Arial LatArm" w:cs="Calibri"/>
              </w:rPr>
              <w:t>7</w:t>
            </w:r>
          </w:p>
        </w:tc>
        <w:tc>
          <w:tcPr>
            <w:tcW w:w="2349" w:type="dxa"/>
          </w:tcPr>
          <w:p w14:paraId="6D776158" w14:textId="2E9BDA97" w:rsidR="00561760" w:rsidRPr="00067BF7" w:rsidRDefault="00561760" w:rsidP="00561760">
            <w:pPr>
              <w:rPr>
                <w:sz w:val="20"/>
                <w:szCs w:val="20"/>
              </w:rPr>
            </w:pPr>
            <w:r>
              <w:rPr>
                <w:rFonts w:ascii="Arial LatArm" w:hAnsi="Arial LatArm"/>
              </w:rPr>
              <w:t>78300</w:t>
            </w:r>
          </w:p>
        </w:tc>
        <w:tc>
          <w:tcPr>
            <w:tcW w:w="6300" w:type="dxa"/>
          </w:tcPr>
          <w:p w14:paraId="17DE71AB" w14:textId="3254B856" w:rsidR="00561760" w:rsidRPr="002F7B28" w:rsidRDefault="00561760" w:rsidP="00561760">
            <w:pPr>
              <w:rPr>
                <w:rFonts w:ascii="Sylfaen" w:hAnsi="Sylfaen" w:cs="Calibri"/>
                <w:color w:val="000000"/>
                <w:sz w:val="20"/>
                <w:szCs w:val="20"/>
                <w:lang w:val="hy-AM"/>
              </w:rPr>
            </w:pPr>
            <w:r w:rsidRPr="003C126D">
              <w:t>Рука</w:t>
            </w:r>
          </w:p>
        </w:tc>
      </w:tr>
      <w:tr w:rsidR="00561760" w14:paraId="7F6645A8" w14:textId="77777777" w:rsidTr="00515D4B">
        <w:tc>
          <w:tcPr>
            <w:tcW w:w="1701" w:type="dxa"/>
            <w:vAlign w:val="center"/>
          </w:tcPr>
          <w:p w14:paraId="58121222" w14:textId="2FF762B5" w:rsidR="00561760" w:rsidRDefault="00561760" w:rsidP="00561760">
            <w:r>
              <w:rPr>
                <w:rFonts w:ascii="Arial LatArm" w:hAnsi="Arial LatArm" w:cs="Calibri"/>
              </w:rPr>
              <w:t>8</w:t>
            </w:r>
          </w:p>
        </w:tc>
        <w:tc>
          <w:tcPr>
            <w:tcW w:w="2349" w:type="dxa"/>
          </w:tcPr>
          <w:p w14:paraId="484E7B4B" w14:textId="0A3D516B" w:rsidR="00561760" w:rsidRPr="00332CF0" w:rsidRDefault="00561760" w:rsidP="00561760">
            <w:pPr>
              <w:rPr>
                <w:sz w:val="20"/>
                <w:szCs w:val="20"/>
              </w:rPr>
            </w:pPr>
            <w:r>
              <w:rPr>
                <w:rFonts w:ascii="Arial LatArm" w:hAnsi="Arial LatArm"/>
              </w:rPr>
              <w:t>247000</w:t>
            </w:r>
          </w:p>
        </w:tc>
        <w:tc>
          <w:tcPr>
            <w:tcW w:w="6300" w:type="dxa"/>
          </w:tcPr>
          <w:p w14:paraId="05DCB707" w14:textId="1C7847F4" w:rsidR="00561760" w:rsidRPr="002F7B28" w:rsidRDefault="00561760" w:rsidP="00561760">
            <w:pPr>
              <w:rPr>
                <w:rFonts w:ascii="Sylfaen" w:hAnsi="Sylfaen" w:cs="Calibri"/>
                <w:color w:val="000000"/>
                <w:sz w:val="20"/>
                <w:szCs w:val="20"/>
                <w:lang w:val="hy-AM"/>
              </w:rPr>
            </w:pPr>
            <w:r w:rsidRPr="003C126D">
              <w:t>Картофель</w:t>
            </w:r>
          </w:p>
        </w:tc>
      </w:tr>
      <w:tr w:rsidR="00561760" w14:paraId="774B67DB" w14:textId="77777777" w:rsidTr="00515D4B">
        <w:tc>
          <w:tcPr>
            <w:tcW w:w="1701" w:type="dxa"/>
            <w:vAlign w:val="center"/>
          </w:tcPr>
          <w:p w14:paraId="4690A73C" w14:textId="4EE7E5E9" w:rsidR="00561760" w:rsidRPr="00515D4B" w:rsidRDefault="00561760" w:rsidP="00561760">
            <w:pPr>
              <w:rPr>
                <w:rFonts w:asciiTheme="minorHAnsi" w:hAnsiTheme="minorHAnsi"/>
                <w:lang w:val="en-US"/>
              </w:rPr>
            </w:pPr>
            <w:r>
              <w:rPr>
                <w:rFonts w:ascii="Arial LatArm" w:hAnsi="Arial LatArm" w:cs="Calibri"/>
              </w:rPr>
              <w:t>9</w:t>
            </w:r>
          </w:p>
        </w:tc>
        <w:tc>
          <w:tcPr>
            <w:tcW w:w="2349" w:type="dxa"/>
          </w:tcPr>
          <w:p w14:paraId="366C8C3A" w14:textId="73F44911" w:rsidR="00561760" w:rsidRPr="00332CF0" w:rsidRDefault="00561760" w:rsidP="00561760">
            <w:pPr>
              <w:rPr>
                <w:sz w:val="20"/>
                <w:szCs w:val="20"/>
              </w:rPr>
            </w:pPr>
            <w:r>
              <w:rPr>
                <w:rFonts w:ascii="Arial LatArm" w:hAnsi="Arial LatArm"/>
              </w:rPr>
              <w:t>1367400</w:t>
            </w:r>
          </w:p>
        </w:tc>
        <w:tc>
          <w:tcPr>
            <w:tcW w:w="6300" w:type="dxa"/>
          </w:tcPr>
          <w:p w14:paraId="7D4C6854" w14:textId="570E160B" w:rsidR="00561760" w:rsidRPr="002F7B28" w:rsidRDefault="00561760" w:rsidP="00561760">
            <w:pPr>
              <w:rPr>
                <w:rFonts w:ascii="Sylfaen" w:hAnsi="Sylfaen" w:cs="Calibri"/>
                <w:color w:val="000000"/>
                <w:sz w:val="20"/>
                <w:szCs w:val="20"/>
                <w:lang w:val="hy-AM"/>
              </w:rPr>
            </w:pPr>
            <w:r w:rsidRPr="003C126D">
              <w:t>Куриная грудка</w:t>
            </w:r>
          </w:p>
        </w:tc>
      </w:tr>
      <w:tr w:rsidR="00561760" w14:paraId="6D915FB5" w14:textId="77777777" w:rsidTr="00515D4B">
        <w:tc>
          <w:tcPr>
            <w:tcW w:w="1701" w:type="dxa"/>
            <w:vAlign w:val="center"/>
          </w:tcPr>
          <w:p w14:paraId="33EB2020" w14:textId="18FCC1F5" w:rsidR="00561760" w:rsidRPr="00515D4B" w:rsidRDefault="00561760" w:rsidP="00561760">
            <w:pPr>
              <w:rPr>
                <w:rFonts w:asciiTheme="minorHAnsi" w:hAnsiTheme="minorHAnsi"/>
                <w:lang w:val="en-US"/>
              </w:rPr>
            </w:pPr>
            <w:r>
              <w:rPr>
                <w:rFonts w:ascii="Arial LatArm" w:hAnsi="Arial LatArm" w:cs="Calibri"/>
              </w:rPr>
              <w:t>10</w:t>
            </w:r>
          </w:p>
        </w:tc>
        <w:tc>
          <w:tcPr>
            <w:tcW w:w="2349" w:type="dxa"/>
          </w:tcPr>
          <w:p w14:paraId="5E3C3F05" w14:textId="16367649" w:rsidR="00561760" w:rsidRPr="00067BF7" w:rsidRDefault="00561760" w:rsidP="00561760">
            <w:pPr>
              <w:rPr>
                <w:sz w:val="20"/>
                <w:szCs w:val="20"/>
              </w:rPr>
            </w:pPr>
            <w:r>
              <w:rPr>
                <w:rFonts w:ascii="Arial LatArm" w:hAnsi="Arial LatArm"/>
              </w:rPr>
              <w:t>1580000</w:t>
            </w:r>
          </w:p>
        </w:tc>
        <w:tc>
          <w:tcPr>
            <w:tcW w:w="6300" w:type="dxa"/>
          </w:tcPr>
          <w:p w14:paraId="484A8306" w14:textId="42B4B41A" w:rsidR="00561760" w:rsidRPr="002F7B28" w:rsidRDefault="00561760" w:rsidP="00561760">
            <w:pPr>
              <w:rPr>
                <w:rFonts w:ascii="Sylfaen" w:hAnsi="Sylfaen" w:cs="Calibri"/>
                <w:color w:val="000000"/>
                <w:sz w:val="20"/>
                <w:szCs w:val="20"/>
                <w:lang w:val="hy-AM"/>
              </w:rPr>
            </w:pPr>
            <w:r w:rsidRPr="003C126D">
              <w:t>Хлеб</w:t>
            </w:r>
          </w:p>
        </w:tc>
      </w:tr>
      <w:tr w:rsidR="00561760" w14:paraId="50CBC3B0" w14:textId="77777777" w:rsidTr="00515D4B">
        <w:tc>
          <w:tcPr>
            <w:tcW w:w="1701" w:type="dxa"/>
            <w:vAlign w:val="center"/>
          </w:tcPr>
          <w:p w14:paraId="1CD6558E" w14:textId="0D51623C" w:rsidR="00561760" w:rsidRPr="00515D4B" w:rsidRDefault="00561760" w:rsidP="00561760">
            <w:pPr>
              <w:rPr>
                <w:rFonts w:asciiTheme="minorHAnsi" w:hAnsiTheme="minorHAnsi" w:cs="Calibri"/>
                <w:lang w:val="en-US"/>
              </w:rPr>
            </w:pPr>
            <w:r>
              <w:rPr>
                <w:rFonts w:ascii="Arial LatArm" w:hAnsi="Arial LatArm" w:cs="Calibri"/>
              </w:rPr>
              <w:t>11</w:t>
            </w:r>
          </w:p>
        </w:tc>
        <w:tc>
          <w:tcPr>
            <w:tcW w:w="2349" w:type="dxa"/>
          </w:tcPr>
          <w:p w14:paraId="659CDD42" w14:textId="28797BAB" w:rsidR="00561760" w:rsidRPr="00332CF0" w:rsidRDefault="00561760" w:rsidP="00561760">
            <w:pPr>
              <w:rPr>
                <w:sz w:val="20"/>
                <w:szCs w:val="20"/>
              </w:rPr>
            </w:pPr>
            <w:r>
              <w:rPr>
                <w:rFonts w:ascii="Arial LatArm" w:hAnsi="Arial LatArm"/>
              </w:rPr>
              <w:t>190800</w:t>
            </w:r>
          </w:p>
        </w:tc>
        <w:tc>
          <w:tcPr>
            <w:tcW w:w="6300" w:type="dxa"/>
          </w:tcPr>
          <w:p w14:paraId="4DE1216A" w14:textId="001BC6E7" w:rsidR="00561760" w:rsidRDefault="00561760" w:rsidP="00561760">
            <w:pPr>
              <w:rPr>
                <w:rFonts w:ascii="Calibri" w:hAnsi="Calibri" w:cs="Calibri"/>
                <w:color w:val="000000"/>
              </w:rPr>
            </w:pPr>
            <w:r w:rsidRPr="003C126D">
              <w:t>Гречиха</w:t>
            </w:r>
          </w:p>
        </w:tc>
      </w:tr>
      <w:tr w:rsidR="00561760" w14:paraId="2EA7C630" w14:textId="77777777" w:rsidTr="00515D4B">
        <w:tc>
          <w:tcPr>
            <w:tcW w:w="1701" w:type="dxa"/>
            <w:vAlign w:val="center"/>
          </w:tcPr>
          <w:p w14:paraId="3CCC1018" w14:textId="5181997B" w:rsidR="00561760" w:rsidRPr="00515D4B" w:rsidRDefault="00561760" w:rsidP="00561760">
            <w:pPr>
              <w:rPr>
                <w:rFonts w:asciiTheme="minorHAnsi" w:hAnsiTheme="minorHAnsi" w:cs="Calibri"/>
                <w:lang w:val="en-US"/>
              </w:rPr>
            </w:pPr>
            <w:r>
              <w:rPr>
                <w:rFonts w:ascii="Arial LatArm" w:hAnsi="Arial LatArm" w:cs="Calibri"/>
              </w:rPr>
              <w:t>12</w:t>
            </w:r>
          </w:p>
        </w:tc>
        <w:tc>
          <w:tcPr>
            <w:tcW w:w="2349" w:type="dxa"/>
          </w:tcPr>
          <w:p w14:paraId="7B924D7E" w14:textId="66DCDEDF" w:rsidR="00561760" w:rsidRPr="00AB2617" w:rsidRDefault="00561760" w:rsidP="00561760">
            <w:pPr>
              <w:rPr>
                <w:rFonts w:ascii="Arial" w:hAnsi="Arial" w:cs="Arial"/>
              </w:rPr>
            </w:pPr>
            <w:r>
              <w:rPr>
                <w:rFonts w:ascii="Arial LatArm" w:hAnsi="Arial LatArm"/>
              </w:rPr>
              <w:t>735000</w:t>
            </w:r>
          </w:p>
        </w:tc>
        <w:tc>
          <w:tcPr>
            <w:tcW w:w="6300" w:type="dxa"/>
          </w:tcPr>
          <w:p w14:paraId="36B3E6BE" w14:textId="5476BE89" w:rsidR="00561760" w:rsidRDefault="00561760" w:rsidP="00561760">
            <w:pPr>
              <w:rPr>
                <w:rFonts w:ascii="Calibri" w:hAnsi="Calibri" w:cs="Calibri"/>
                <w:color w:val="000000"/>
              </w:rPr>
            </w:pPr>
            <w:r w:rsidRPr="003C126D">
              <w:t>Яйцо</w:t>
            </w:r>
          </w:p>
        </w:tc>
      </w:tr>
      <w:tr w:rsidR="00561760" w14:paraId="39C9EDD2" w14:textId="77777777" w:rsidTr="00515D4B">
        <w:tc>
          <w:tcPr>
            <w:tcW w:w="1701" w:type="dxa"/>
            <w:vAlign w:val="center"/>
          </w:tcPr>
          <w:p w14:paraId="6A2DBE0B" w14:textId="706DD21F" w:rsidR="00561760" w:rsidRPr="00515D4B" w:rsidRDefault="00561760" w:rsidP="00561760">
            <w:pPr>
              <w:rPr>
                <w:rFonts w:asciiTheme="minorHAnsi" w:hAnsiTheme="minorHAnsi" w:cs="Calibri"/>
                <w:lang w:val="en-US"/>
              </w:rPr>
            </w:pPr>
            <w:r>
              <w:rPr>
                <w:rFonts w:ascii="Arial LatArm" w:hAnsi="Arial LatArm" w:cs="Calibri"/>
              </w:rPr>
              <w:t>13</w:t>
            </w:r>
          </w:p>
        </w:tc>
        <w:tc>
          <w:tcPr>
            <w:tcW w:w="2349" w:type="dxa"/>
          </w:tcPr>
          <w:p w14:paraId="77E0A993" w14:textId="4ED1B9F4" w:rsidR="00561760" w:rsidRPr="00AB2617" w:rsidRDefault="00561760" w:rsidP="00561760">
            <w:pPr>
              <w:rPr>
                <w:rFonts w:ascii="Arial" w:hAnsi="Arial" w:cs="Arial"/>
              </w:rPr>
            </w:pPr>
            <w:r>
              <w:rPr>
                <w:rFonts w:ascii="Arial LatArm" w:hAnsi="Arial LatArm"/>
              </w:rPr>
              <w:t>169600</w:t>
            </w:r>
          </w:p>
        </w:tc>
        <w:tc>
          <w:tcPr>
            <w:tcW w:w="6300" w:type="dxa"/>
          </w:tcPr>
          <w:p w14:paraId="00D656BB" w14:textId="26AA6EAD" w:rsidR="00561760" w:rsidRDefault="00561760" w:rsidP="00561760">
            <w:pPr>
              <w:rPr>
                <w:rFonts w:ascii="Calibri" w:hAnsi="Calibri" w:cs="Calibri"/>
                <w:color w:val="000000"/>
              </w:rPr>
            </w:pPr>
            <w:r w:rsidRPr="003C126D">
              <w:t>Макаронные изделия</w:t>
            </w:r>
          </w:p>
        </w:tc>
      </w:tr>
      <w:tr w:rsidR="00561760" w14:paraId="31834630" w14:textId="77777777" w:rsidTr="00515D4B">
        <w:tc>
          <w:tcPr>
            <w:tcW w:w="1701" w:type="dxa"/>
            <w:vAlign w:val="center"/>
          </w:tcPr>
          <w:p w14:paraId="2DA2668C" w14:textId="15A00D1F" w:rsidR="00561760" w:rsidRPr="00515D4B" w:rsidRDefault="00561760" w:rsidP="00561760">
            <w:pPr>
              <w:rPr>
                <w:rFonts w:asciiTheme="minorHAnsi" w:hAnsiTheme="minorHAnsi" w:cs="Calibri"/>
                <w:lang w:val="en-US"/>
              </w:rPr>
            </w:pPr>
            <w:r>
              <w:rPr>
                <w:rFonts w:ascii="Arial LatArm" w:hAnsi="Arial LatArm" w:cs="Calibri"/>
              </w:rPr>
              <w:t>14</w:t>
            </w:r>
          </w:p>
        </w:tc>
        <w:tc>
          <w:tcPr>
            <w:tcW w:w="2349" w:type="dxa"/>
          </w:tcPr>
          <w:p w14:paraId="4A44E6F8" w14:textId="10840991" w:rsidR="00561760" w:rsidRPr="00AB2617" w:rsidRDefault="00561760" w:rsidP="00561760">
            <w:pPr>
              <w:rPr>
                <w:rFonts w:ascii="Arial" w:hAnsi="Arial" w:cs="Arial"/>
              </w:rPr>
            </w:pPr>
            <w:r>
              <w:rPr>
                <w:rFonts w:ascii="Arial LatArm" w:hAnsi="Arial LatArm"/>
              </w:rPr>
              <w:t>86400</w:t>
            </w:r>
          </w:p>
        </w:tc>
        <w:tc>
          <w:tcPr>
            <w:tcW w:w="6300" w:type="dxa"/>
          </w:tcPr>
          <w:p w14:paraId="505D9754" w14:textId="771B2679" w:rsidR="00561760" w:rsidRDefault="00561760" w:rsidP="00561760">
            <w:pPr>
              <w:rPr>
                <w:rFonts w:ascii="Calibri" w:hAnsi="Calibri" w:cs="Calibri"/>
                <w:color w:val="000000"/>
              </w:rPr>
            </w:pPr>
            <w:r w:rsidRPr="003C126D">
              <w:t>Горох</w:t>
            </w:r>
          </w:p>
        </w:tc>
      </w:tr>
      <w:tr w:rsidR="00561760" w14:paraId="608FB81A" w14:textId="77777777" w:rsidTr="00515D4B">
        <w:tc>
          <w:tcPr>
            <w:tcW w:w="1701" w:type="dxa"/>
            <w:vAlign w:val="center"/>
          </w:tcPr>
          <w:p w14:paraId="1AD4F35E" w14:textId="5B2DECCE" w:rsidR="00561760" w:rsidRPr="00515D4B" w:rsidRDefault="00561760" w:rsidP="00561760">
            <w:pPr>
              <w:rPr>
                <w:rFonts w:asciiTheme="minorHAnsi" w:hAnsiTheme="minorHAnsi" w:cs="Calibri"/>
                <w:lang w:val="en-US"/>
              </w:rPr>
            </w:pPr>
            <w:r>
              <w:rPr>
                <w:rFonts w:ascii="Arial LatArm" w:hAnsi="Arial LatArm" w:cs="Calibri"/>
              </w:rPr>
              <w:t>15</w:t>
            </w:r>
          </w:p>
        </w:tc>
        <w:tc>
          <w:tcPr>
            <w:tcW w:w="2349" w:type="dxa"/>
          </w:tcPr>
          <w:p w14:paraId="76892574" w14:textId="3D0D6745" w:rsidR="00561760" w:rsidRPr="00042EA4" w:rsidRDefault="00561760" w:rsidP="00561760">
            <w:pPr>
              <w:rPr>
                <w:rFonts w:asciiTheme="minorHAnsi" w:hAnsiTheme="minorHAnsi" w:cs="Arial"/>
                <w:lang w:val="en-US"/>
              </w:rPr>
            </w:pPr>
            <w:r>
              <w:rPr>
                <w:rFonts w:ascii="Arial LatArm" w:hAnsi="Arial LatArm"/>
              </w:rPr>
              <w:t>162000</w:t>
            </w:r>
          </w:p>
        </w:tc>
        <w:tc>
          <w:tcPr>
            <w:tcW w:w="6300" w:type="dxa"/>
          </w:tcPr>
          <w:p w14:paraId="066EB7D9" w14:textId="7D712AC7" w:rsidR="00561760" w:rsidRDefault="00561760" w:rsidP="00561760">
            <w:pPr>
              <w:rPr>
                <w:rFonts w:ascii="Calibri" w:hAnsi="Calibri" w:cs="Calibri"/>
                <w:color w:val="000000"/>
              </w:rPr>
            </w:pPr>
            <w:r w:rsidRPr="003C126D">
              <w:t>Чечевица</w:t>
            </w:r>
          </w:p>
        </w:tc>
      </w:tr>
      <w:tr w:rsidR="00561760" w14:paraId="1B8613A2" w14:textId="77777777" w:rsidTr="00515D4B">
        <w:tc>
          <w:tcPr>
            <w:tcW w:w="1701" w:type="dxa"/>
            <w:vAlign w:val="center"/>
          </w:tcPr>
          <w:p w14:paraId="307A7EF7" w14:textId="0AF33364" w:rsidR="00561760" w:rsidRPr="00515D4B" w:rsidRDefault="00561760" w:rsidP="00561760">
            <w:pPr>
              <w:rPr>
                <w:rFonts w:asciiTheme="minorHAnsi" w:hAnsiTheme="minorHAnsi" w:cs="Calibri"/>
                <w:lang w:val="en-US"/>
              </w:rPr>
            </w:pPr>
            <w:r>
              <w:rPr>
                <w:rFonts w:ascii="Arial LatArm" w:hAnsi="Arial LatArm" w:cs="Calibri"/>
              </w:rPr>
              <w:t>16</w:t>
            </w:r>
          </w:p>
        </w:tc>
        <w:tc>
          <w:tcPr>
            <w:tcW w:w="2349" w:type="dxa"/>
          </w:tcPr>
          <w:p w14:paraId="6665A42B" w14:textId="1186625F" w:rsidR="00561760" w:rsidRPr="00AB2617" w:rsidRDefault="00561760" w:rsidP="00561760">
            <w:pPr>
              <w:rPr>
                <w:rFonts w:ascii="Arial" w:hAnsi="Arial" w:cs="Arial"/>
              </w:rPr>
            </w:pPr>
            <w:r>
              <w:rPr>
                <w:rFonts w:ascii="Arial LatArm" w:hAnsi="Arial LatArm"/>
              </w:rPr>
              <w:t>912000</w:t>
            </w:r>
          </w:p>
        </w:tc>
        <w:tc>
          <w:tcPr>
            <w:tcW w:w="6300" w:type="dxa"/>
          </w:tcPr>
          <w:p w14:paraId="6457E8AD" w14:textId="327457F4" w:rsidR="00561760" w:rsidRDefault="00561760" w:rsidP="00561760">
            <w:pPr>
              <w:rPr>
                <w:rFonts w:ascii="Calibri" w:hAnsi="Calibri" w:cs="Calibri"/>
                <w:color w:val="000000"/>
              </w:rPr>
            </w:pPr>
            <w:r w:rsidRPr="003C126D">
              <w:t>Сыр</w:t>
            </w:r>
          </w:p>
        </w:tc>
      </w:tr>
      <w:tr w:rsidR="00561760" w14:paraId="21754479" w14:textId="77777777" w:rsidTr="00515D4B">
        <w:tc>
          <w:tcPr>
            <w:tcW w:w="1701" w:type="dxa"/>
            <w:vAlign w:val="center"/>
          </w:tcPr>
          <w:p w14:paraId="2313FE23" w14:textId="453852B4" w:rsidR="00561760" w:rsidRPr="00515D4B" w:rsidRDefault="00561760" w:rsidP="00561760">
            <w:pPr>
              <w:rPr>
                <w:rFonts w:asciiTheme="minorHAnsi" w:hAnsiTheme="minorHAnsi" w:cs="Calibri"/>
                <w:lang w:val="en-US"/>
              </w:rPr>
            </w:pPr>
            <w:r>
              <w:rPr>
                <w:rFonts w:ascii="Arial LatArm" w:hAnsi="Arial LatArm" w:cs="Calibri"/>
              </w:rPr>
              <w:t>17</w:t>
            </w:r>
          </w:p>
        </w:tc>
        <w:tc>
          <w:tcPr>
            <w:tcW w:w="2349" w:type="dxa"/>
          </w:tcPr>
          <w:p w14:paraId="510954E3" w14:textId="0966CB31" w:rsidR="00561760" w:rsidRPr="00AB2617" w:rsidRDefault="00561760" w:rsidP="00561760">
            <w:pPr>
              <w:rPr>
                <w:rFonts w:ascii="Arial" w:hAnsi="Arial" w:cs="Arial"/>
              </w:rPr>
            </w:pPr>
            <w:r>
              <w:rPr>
                <w:rFonts w:ascii="Arial LatArm" w:hAnsi="Arial LatArm"/>
              </w:rPr>
              <w:t>192000</w:t>
            </w:r>
          </w:p>
        </w:tc>
        <w:tc>
          <w:tcPr>
            <w:tcW w:w="6300" w:type="dxa"/>
          </w:tcPr>
          <w:p w14:paraId="6E0A6FF0" w14:textId="3C1194FA" w:rsidR="00561760" w:rsidRDefault="00561760" w:rsidP="00561760">
            <w:pPr>
              <w:rPr>
                <w:rFonts w:ascii="Calibri" w:hAnsi="Calibri" w:cs="Calibri"/>
                <w:color w:val="000000"/>
              </w:rPr>
            </w:pPr>
            <w:r w:rsidRPr="003C126D">
              <w:t>Йогурт</w:t>
            </w:r>
          </w:p>
        </w:tc>
      </w:tr>
      <w:tr w:rsidR="00561760" w14:paraId="008419BD" w14:textId="77777777" w:rsidTr="00515D4B">
        <w:tc>
          <w:tcPr>
            <w:tcW w:w="1701" w:type="dxa"/>
            <w:vAlign w:val="center"/>
          </w:tcPr>
          <w:p w14:paraId="56B0A68E" w14:textId="7D039937" w:rsidR="00561760" w:rsidRPr="00515D4B" w:rsidRDefault="00561760" w:rsidP="00561760">
            <w:pPr>
              <w:rPr>
                <w:rFonts w:asciiTheme="minorHAnsi" w:hAnsiTheme="minorHAnsi" w:cs="Calibri"/>
                <w:lang w:val="en-US"/>
              </w:rPr>
            </w:pPr>
            <w:r>
              <w:rPr>
                <w:rFonts w:ascii="Arial LatArm" w:hAnsi="Arial LatArm" w:cs="Calibri"/>
              </w:rPr>
              <w:t>18</w:t>
            </w:r>
          </w:p>
        </w:tc>
        <w:tc>
          <w:tcPr>
            <w:tcW w:w="2349" w:type="dxa"/>
          </w:tcPr>
          <w:p w14:paraId="51F26D2D" w14:textId="246AE4EB" w:rsidR="00561760" w:rsidRPr="00AB2617" w:rsidRDefault="00561760" w:rsidP="00561760">
            <w:pPr>
              <w:rPr>
                <w:rFonts w:ascii="Arial" w:hAnsi="Arial" w:cs="Arial"/>
              </w:rPr>
            </w:pPr>
            <w:r>
              <w:rPr>
                <w:rFonts w:ascii="Arial LatArm" w:hAnsi="Arial LatArm"/>
              </w:rPr>
              <w:t>48750</w:t>
            </w:r>
          </w:p>
        </w:tc>
        <w:tc>
          <w:tcPr>
            <w:tcW w:w="6300" w:type="dxa"/>
          </w:tcPr>
          <w:p w14:paraId="5C533E26" w14:textId="0458A954" w:rsidR="00561760" w:rsidRDefault="00561760" w:rsidP="00561760">
            <w:pPr>
              <w:rPr>
                <w:rFonts w:ascii="Calibri" w:hAnsi="Calibri" w:cs="Calibri"/>
                <w:color w:val="000000"/>
              </w:rPr>
            </w:pPr>
            <w:r w:rsidRPr="003C126D">
              <w:t>Томатная паста</w:t>
            </w:r>
          </w:p>
        </w:tc>
      </w:tr>
    </w:tbl>
    <w:p w14:paraId="22185FAE"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1C1B65CA" w14:textId="77777777" w:rsidR="000B2CFA" w:rsidRPr="000811C1" w:rsidRDefault="000B2CFA" w:rsidP="00B46D58">
      <w:pPr>
        <w:pStyle w:val="23"/>
        <w:widowControl w:val="0"/>
        <w:spacing w:after="160" w:line="240" w:lineRule="auto"/>
        <w:ind w:firstLine="567"/>
        <w:rPr>
          <w:rFonts w:ascii="GHEA Grapalat" w:hAnsi="GHEA Grapalat"/>
          <w:sz w:val="24"/>
          <w:szCs w:val="24"/>
        </w:rPr>
      </w:pPr>
    </w:p>
    <w:p w14:paraId="621CA61C" w14:textId="77777777" w:rsidR="00096865" w:rsidRPr="009044F1" w:rsidRDefault="00096865" w:rsidP="00B46D58">
      <w:pPr>
        <w:widowControl w:val="0"/>
        <w:spacing w:after="160"/>
        <w:ind w:firstLine="567"/>
        <w:jc w:val="center"/>
        <w:rPr>
          <w:rFonts w:ascii="GHEA Grapalat" w:hAnsi="GHEA Grapalat" w:cs="Sylfaen"/>
          <w:i/>
        </w:rPr>
      </w:pPr>
    </w:p>
    <w:p w14:paraId="001D7510"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520A81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DCC2C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40287D3B" w14:textId="77777777"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6C59119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трех </w:t>
      </w:r>
      <w:r w:rsidRPr="009044F1">
        <w:rPr>
          <w:rFonts w:ascii="GHEA Grapalat" w:hAnsi="GHEA Grapalat"/>
        </w:rPr>
        <w:lastRenderedPageBreak/>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3004501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14:paraId="3081E0A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194D73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61028D3" w14:textId="77777777"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4FAFF11"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C18215D"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4C4E619"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0BC037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14:paraId="37DE5A9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845B1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4C62E4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1EB1BD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397AEB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D178C3C"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B6BB22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D9DC87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20A93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507918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E676C0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00A8C71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proofErr w:type="spellStart"/>
      <w:r w:rsidRPr="003F2899">
        <w:rPr>
          <w:rFonts w:ascii="GHEA Grapalat" w:hAnsi="GHEA Grapalat"/>
        </w:rPr>
        <w:t>Участник</w:t>
      </w:r>
      <w:r w:rsidR="000C3F69" w:rsidRPr="003F2899">
        <w:rPr>
          <w:rFonts w:ascii="GHEA Grapalat" w:hAnsi="GHEA Grapalat"/>
        </w:rPr>
        <w:t>,</w:t>
      </w:r>
      <w:r w:rsidR="002C1D72" w:rsidRPr="003F2899">
        <w:rPr>
          <w:rFonts w:ascii="GHEA Grapalat" w:hAnsi="GHEA Grapalat"/>
        </w:rPr>
        <w:t>в</w:t>
      </w:r>
      <w:proofErr w:type="spellEnd"/>
      <w:r w:rsidR="002C1D72" w:rsidRPr="003F2899">
        <w:rPr>
          <w:rFonts w:ascii="GHEA Grapalat" w:hAnsi="GHEA Grapalat"/>
        </w:rPr>
        <w:t xml:space="preserve">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w:t>
      </w:r>
      <w:proofErr w:type="spellStart"/>
      <w:r w:rsidR="00A425E2" w:rsidRPr="003F2899">
        <w:rPr>
          <w:rFonts w:ascii="GHEA Grapalat" w:hAnsi="GHEA Grapalat"/>
        </w:rPr>
        <w:t>предложения.Обеспечение</w:t>
      </w:r>
      <w:proofErr w:type="spellEnd"/>
      <w:r w:rsidR="00A425E2" w:rsidRPr="003F2899">
        <w:rPr>
          <w:rFonts w:ascii="GHEA Grapalat" w:hAnsi="GHEA Grapalat"/>
        </w:rPr>
        <w:t xml:space="preserve">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65E9FF0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w:t>
      </w:r>
      <w:r w:rsidRPr="009044F1">
        <w:rPr>
          <w:rFonts w:ascii="GHEA Grapalat" w:hAnsi="GHEA Grapalat"/>
          <w:sz w:val="24"/>
          <w:szCs w:val="24"/>
        </w:rPr>
        <w:lastRenderedPageBreak/>
        <w:t>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CE9117F"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45120A8"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75EBFF8"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8F77F83"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9E38615"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89B7DA9"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030B8C8" w14:textId="77777777" w:rsidR="0032548E" w:rsidRPr="00DB4FE3" w:rsidRDefault="0032548E">
      <w:pPr>
        <w:rPr>
          <w:rFonts w:ascii="GHEA Grapalat" w:hAnsi="GHEA Grapalat"/>
        </w:rPr>
      </w:pPr>
      <w:r w:rsidRPr="00DB4FE3">
        <w:rPr>
          <w:rFonts w:ascii="GHEA Grapalat" w:hAnsi="GHEA Grapalat"/>
        </w:rPr>
        <w:t>_________________</w:t>
      </w:r>
    </w:p>
    <w:p w14:paraId="682D71D9" w14:textId="77777777"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r w:rsidRPr="00BC0CA7">
        <w:rPr>
          <w:rFonts w:ascii="GHEA Grapalat" w:hAnsi="GHEA Grapalat"/>
          <w:i/>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14:paraId="32757D95" w14:textId="77777777" w:rsidR="0032548E" w:rsidRDefault="0032548E">
      <w:pPr>
        <w:rPr>
          <w:rFonts w:ascii="GHEA Grapalat" w:hAnsi="GHEA Grapalat"/>
        </w:rPr>
      </w:pPr>
      <w:r>
        <w:rPr>
          <w:rFonts w:ascii="GHEA Grapalat" w:hAnsi="GHEA Grapalat"/>
        </w:rPr>
        <w:br w:type="page"/>
      </w:r>
    </w:p>
    <w:p w14:paraId="605F86A2" w14:textId="77777777" w:rsidR="00096865" w:rsidRPr="009044F1" w:rsidRDefault="00096865" w:rsidP="00B46D58">
      <w:pPr>
        <w:widowControl w:val="0"/>
        <w:tabs>
          <w:tab w:val="left" w:pos="1134"/>
        </w:tabs>
        <w:spacing w:after="160"/>
        <w:ind w:firstLine="567"/>
        <w:jc w:val="both"/>
        <w:rPr>
          <w:rFonts w:ascii="GHEA Grapalat" w:hAnsi="GHEA Grapalat"/>
        </w:rPr>
      </w:pPr>
    </w:p>
    <w:p w14:paraId="4BBCD5F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 xml:space="preserve">в письменной </w:t>
      </w:r>
      <w:proofErr w:type="spellStart"/>
      <w:r w:rsidR="0021589C">
        <w:rPr>
          <w:rFonts w:ascii="GHEA Grapalat" w:hAnsi="GHEA Grapalat"/>
        </w:rPr>
        <w:t>форме</w:t>
      </w:r>
      <w:r w:rsidRPr="009044F1">
        <w:rPr>
          <w:rFonts w:ascii="GHEA Grapalat" w:hAnsi="GHEA Grapalat"/>
        </w:rPr>
        <w:t>предоставляет</w:t>
      </w:r>
      <w:proofErr w:type="spellEnd"/>
      <w:r w:rsidRPr="009044F1">
        <w:rPr>
          <w:rFonts w:ascii="GHEA Grapalat" w:hAnsi="GHEA Grapalat"/>
        </w:rPr>
        <w:t xml:space="preserve">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6"/>
        <w:t>5</w:t>
      </w:r>
      <w:r w:rsidRPr="009044F1">
        <w:rPr>
          <w:rFonts w:ascii="GHEA Grapalat" w:hAnsi="GHEA Grapalat"/>
        </w:rPr>
        <w:t>.</w:t>
      </w:r>
    </w:p>
    <w:p w14:paraId="2669016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568A23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предусмотренным </w:t>
      </w:r>
      <w:proofErr w:type="spellStart"/>
      <w:r w:rsidR="00791FE4" w:rsidRPr="007D4470">
        <w:rPr>
          <w:rFonts w:ascii="GHEA Grapalat" w:hAnsi="GHEA Grapalat"/>
        </w:rPr>
        <w:t>настоящимприглашением</w:t>
      </w:r>
      <w:proofErr w:type="spellEnd"/>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A24F0B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14:paraId="3633DEFF"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EFEA4CA"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lastRenderedPageBreak/>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7"/>
        <w:t>6</w:t>
      </w:r>
      <w:r w:rsidRPr="009044F1">
        <w:rPr>
          <w:rFonts w:ascii="GHEA Grapalat" w:hAnsi="GHEA Grapalat"/>
        </w:rPr>
        <w:t xml:space="preserve">. </w:t>
      </w:r>
    </w:p>
    <w:p w14:paraId="0A04D684" w14:textId="77777777" w:rsidR="00B051BE" w:rsidRPr="009044F1" w:rsidRDefault="00B051BE" w:rsidP="00B46D58">
      <w:pPr>
        <w:widowControl w:val="0"/>
        <w:spacing w:after="160"/>
        <w:jc w:val="center"/>
        <w:rPr>
          <w:rFonts w:ascii="GHEA Grapalat" w:hAnsi="GHEA Grapalat"/>
          <w:b/>
        </w:rPr>
      </w:pPr>
    </w:p>
    <w:p w14:paraId="76A6469D"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3EFEBD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638A727"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14:paraId="46712E2D"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7F055839"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0705D276" w14:textId="7954FC2C" w:rsidR="002F7B28" w:rsidRDefault="00A80ECD" w:rsidP="002F7B28">
      <w:pPr>
        <w:pStyle w:val="23"/>
        <w:widowControl w:val="0"/>
        <w:tabs>
          <w:tab w:val="left" w:pos="1134"/>
        </w:tabs>
        <w:spacing w:after="160"/>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2F7B28" w:rsidRPr="002F7B28">
        <w:rPr>
          <w:rFonts w:ascii="GHEA Grapalat" w:hAnsi="GHEA Grapalat"/>
          <w:sz w:val="24"/>
          <w:szCs w:val="24"/>
        </w:rPr>
        <w:t>Заявления о проведении процедуры должны быть поданы в комиссию не позднее даты публикации объявления о данной процедуре и приглашения в бюллетене «7-й» 1</w:t>
      </w:r>
      <w:r w:rsidR="00E41C33" w:rsidRPr="00E41C33">
        <w:rPr>
          <w:rFonts w:ascii="GHEA Grapalat" w:hAnsi="GHEA Grapalat"/>
          <w:sz w:val="24"/>
          <w:szCs w:val="24"/>
        </w:rPr>
        <w:t>2</w:t>
      </w:r>
      <w:r w:rsidR="002F7B28" w:rsidRPr="002F7B28">
        <w:rPr>
          <w:rFonts w:ascii="GHEA Grapalat" w:hAnsi="GHEA Grapalat"/>
          <w:sz w:val="24"/>
          <w:szCs w:val="24"/>
        </w:rPr>
        <w:t>:</w:t>
      </w:r>
      <w:r w:rsidR="00E41C33" w:rsidRPr="00E41C33">
        <w:rPr>
          <w:rFonts w:ascii="GHEA Grapalat" w:hAnsi="GHEA Grapalat"/>
          <w:sz w:val="24"/>
          <w:szCs w:val="24"/>
        </w:rPr>
        <w:t>00</w:t>
      </w:r>
      <w:r w:rsidR="002F7B28" w:rsidRPr="002F7B28">
        <w:rPr>
          <w:rFonts w:ascii="GHEA Grapalat" w:hAnsi="GHEA Grapalat"/>
          <w:sz w:val="24"/>
          <w:szCs w:val="24"/>
        </w:rPr>
        <w:t xml:space="preserve"> </w:t>
      </w:r>
      <w:r w:rsidR="005F1410" w:rsidRPr="005F1410">
        <w:rPr>
          <w:rFonts w:ascii="GHEA Grapalat" w:hAnsi="GHEA Grapalat"/>
          <w:sz w:val="24"/>
          <w:szCs w:val="24"/>
        </w:rPr>
        <w:t xml:space="preserve">РА </w:t>
      </w:r>
      <w:proofErr w:type="spellStart"/>
      <w:r w:rsidR="00071EA1" w:rsidRPr="00071EA1">
        <w:rPr>
          <w:rFonts w:ascii="GHEA Grapalat" w:hAnsi="GHEA Grapalat"/>
          <w:sz w:val="24"/>
          <w:szCs w:val="24"/>
        </w:rPr>
        <w:t>Котайкский</w:t>
      </w:r>
      <w:proofErr w:type="spellEnd"/>
      <w:r w:rsidR="00071EA1" w:rsidRPr="00071EA1">
        <w:rPr>
          <w:rFonts w:ascii="GHEA Grapalat" w:hAnsi="GHEA Grapalat"/>
          <w:sz w:val="24"/>
          <w:szCs w:val="24"/>
        </w:rPr>
        <w:t xml:space="preserve"> </w:t>
      </w:r>
      <w:proofErr w:type="spellStart"/>
      <w:r w:rsidR="00071EA1" w:rsidRPr="00071EA1">
        <w:rPr>
          <w:rFonts w:ascii="GHEA Grapalat" w:hAnsi="GHEA Grapalat"/>
          <w:sz w:val="24"/>
          <w:szCs w:val="24"/>
        </w:rPr>
        <w:t>марз</w:t>
      </w:r>
      <w:proofErr w:type="spellEnd"/>
      <w:r w:rsidR="00071EA1" w:rsidRPr="00071EA1">
        <w:rPr>
          <w:rFonts w:ascii="GHEA Grapalat" w:hAnsi="GHEA Grapalat"/>
          <w:sz w:val="24"/>
          <w:szCs w:val="24"/>
        </w:rPr>
        <w:t xml:space="preserve"> РА, 2-й микрорайон города Абовян &lt;&lt;Абовянская начальная школа №7&gt;&gt; НОЦ</w:t>
      </w:r>
      <w:r w:rsidR="002F7B28" w:rsidRPr="002F7B28">
        <w:rPr>
          <w:rFonts w:ascii="GHEA Grapalat" w:hAnsi="GHEA Grapalat"/>
          <w:sz w:val="24"/>
          <w:szCs w:val="24"/>
        </w:rPr>
        <w:t>.</w:t>
      </w:r>
    </w:p>
    <w:p w14:paraId="7A63CDE8" w14:textId="7C55EA2E" w:rsidR="00A80ECD" w:rsidRDefault="00A80ECD" w:rsidP="002F7B28">
      <w:pPr>
        <w:pStyle w:val="23"/>
        <w:widowControl w:val="0"/>
        <w:tabs>
          <w:tab w:val="left" w:pos="1134"/>
        </w:tabs>
        <w:spacing w:after="160"/>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5E3EA8" w:rsidRPr="00BC29D2">
        <w:rPr>
          <w:rFonts w:ascii="GHEA Grapalat" w:hAnsi="GHEA Grapalat"/>
        </w:rPr>
        <w:t>Нуне</w:t>
      </w:r>
      <w:proofErr w:type="spellEnd"/>
      <w:r w:rsidR="005E3EA8" w:rsidRPr="00BC29D2">
        <w:rPr>
          <w:rFonts w:ascii="GHEA Grapalat" w:hAnsi="GHEA Grapalat"/>
        </w:rPr>
        <w:t xml:space="preserve"> Налбандян</w:t>
      </w:r>
      <w:r w:rsidR="005E3EA8">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1DF3DB5"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C4F2F7B" w14:textId="77777777" w:rsidR="005F25EF" w:rsidRDefault="005F25EF" w:rsidP="00B46D58">
      <w:pPr>
        <w:jc w:val="both"/>
        <w:rPr>
          <w:rFonts w:ascii="GHEA Grapalat" w:hAnsi="GHEA Grapalat"/>
        </w:rPr>
      </w:pPr>
      <w:r>
        <w:rPr>
          <w:rFonts w:ascii="GHEA Grapalat" w:hAnsi="GHEA Grapalat"/>
        </w:rPr>
        <w:t xml:space="preserve">1) утвержденное им заявление-объявление, предусмотренное пунктом 2.1 части 2 настоящего </w:t>
      </w:r>
      <w:proofErr w:type="spellStart"/>
      <w:r>
        <w:rPr>
          <w:rFonts w:ascii="GHEA Grapalat" w:hAnsi="GHEA Grapalat"/>
        </w:rPr>
        <w:t>приглашения</w:t>
      </w:r>
      <w:r w:rsidR="003C5795">
        <w:rPr>
          <w:rFonts w:ascii="GHEA Grapalat" w:hAnsi="GHEA Grapalat"/>
        </w:rPr>
        <w:t>указав</w:t>
      </w:r>
      <w:proofErr w:type="spellEnd"/>
      <w:r w:rsidR="003C5795">
        <w:rPr>
          <w:rFonts w:ascii="GHEA Grapalat" w:hAnsi="GHEA Grapalat"/>
        </w:rPr>
        <w:t xml:space="preserve">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14DD5CA6" w14:textId="77777777"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0B38136A"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14:paraId="014D8B73"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16EB6843"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00B8FA1"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p>
    <w:p w14:paraId="36920F29" w14:textId="77777777" w:rsidR="00071119" w:rsidRPr="008E138A" w:rsidRDefault="00932115"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марка </w:t>
      </w:r>
      <w:proofErr w:type="spellStart"/>
      <w:r w:rsidRPr="008E138A">
        <w:rPr>
          <w:rFonts w:ascii="GHEA Grapalat" w:hAnsi="GHEA Grapalat" w:cs="Sylfaen"/>
          <w:sz w:val="24"/>
          <w:szCs w:val="24"/>
        </w:rPr>
        <w:t>и</w:t>
      </w:r>
      <w:r w:rsidR="005F25EF" w:rsidRPr="008E138A">
        <w:rPr>
          <w:rFonts w:ascii="GHEA Grapalat" w:hAnsi="GHEA Grapalat"/>
          <w:sz w:val="24"/>
          <w:szCs w:val="24"/>
        </w:rPr>
        <w:t>наименование</w:t>
      </w:r>
      <w:proofErr w:type="spellEnd"/>
      <w:r w:rsidR="005F25EF" w:rsidRPr="008E138A">
        <w:rPr>
          <w:rFonts w:ascii="GHEA Grapalat" w:hAnsi="GHEA Grapalat"/>
          <w:sz w:val="24"/>
          <w:szCs w:val="24"/>
        </w:rPr>
        <w:t xml:space="preserve">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EA6AE0" w:rsidRPr="008E138A">
        <w:rPr>
          <w:rStyle w:val="af6"/>
          <w:rFonts w:ascii="GHEA Grapalat" w:hAnsi="GHEA Grapalat" w:cs="Sylfaen"/>
          <w:sz w:val="24"/>
          <w:szCs w:val="24"/>
        </w:rPr>
        <w:footnoteReference w:customMarkFollows="1" w:id="8"/>
        <w:t>7</w:t>
      </w:r>
      <w:r w:rsidR="005F25EF" w:rsidRPr="008E138A">
        <w:rPr>
          <w:rFonts w:ascii="GHEA Grapalat" w:hAnsi="GHEA Grapalat" w:cs="Sylfaen"/>
          <w:sz w:val="24"/>
          <w:szCs w:val="24"/>
        </w:rPr>
        <w:t>:</w:t>
      </w:r>
    </w:p>
    <w:p w14:paraId="1C5C56D6"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D7C1966"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9"/>
        <w:t>8</w:t>
      </w:r>
    </w:p>
    <w:p w14:paraId="3CE726BC"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AC5DB7C"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381C7B6"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4D77CA5"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D56C27"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w:t>
      </w:r>
      <w:r>
        <w:rPr>
          <w:rFonts w:ascii="GHEA Grapalat" w:hAnsi="GHEA Grapalat" w:cs="Sylfaen"/>
          <w:sz w:val="24"/>
          <w:szCs w:val="24"/>
        </w:rPr>
        <w:lastRenderedPageBreak/>
        <w:t>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BA3066E" w14:textId="77777777" w:rsidR="0049655D" w:rsidRDefault="0049655D">
      <w:pPr>
        <w:rPr>
          <w:rFonts w:ascii="GHEA Grapalat" w:hAnsi="GHEA Grapalat"/>
          <w:b/>
        </w:rPr>
      </w:pPr>
    </w:p>
    <w:p w14:paraId="683AAA3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DA1BEC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12193BE"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02DAE9F"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390F85C"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proofErr w:type="spellStart"/>
      <w:r w:rsidRPr="009044F1">
        <w:rPr>
          <w:rFonts w:ascii="GHEA Grapalat" w:hAnsi="GHEA Grapalat"/>
          <w:sz w:val="24"/>
          <w:szCs w:val="24"/>
        </w:rPr>
        <w:t>стоимость</w:t>
      </w:r>
      <w:r w:rsidR="00DF3688" w:rsidRPr="009044F1">
        <w:rPr>
          <w:rFonts w:ascii="GHEA Grapalat" w:hAnsi="GHEA Grapalat"/>
          <w:sz w:val="24"/>
          <w:szCs w:val="24"/>
        </w:rPr>
        <w:t>"</w:t>
      </w:r>
      <w:r w:rsidRPr="009044F1">
        <w:rPr>
          <w:rFonts w:ascii="GHEA Grapalat" w:hAnsi="GHEA Grapalat"/>
          <w:sz w:val="24"/>
          <w:szCs w:val="24"/>
        </w:rPr>
        <w:t>и</w:t>
      </w:r>
      <w:proofErr w:type="spellEnd"/>
      <w:r w:rsidRPr="009044F1">
        <w:rPr>
          <w:rFonts w:ascii="GHEA Grapalat" w:hAnsi="GHEA Grapalat"/>
          <w:sz w:val="24"/>
          <w:szCs w:val="24"/>
        </w:rPr>
        <w:t xml:space="preserve">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B9498CC"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proofErr w:type="spellStart"/>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w:t>
      </w:r>
      <w:proofErr w:type="spell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EB68680"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B52C5C7"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proofErr w:type="spellStart"/>
      <w:r>
        <w:rPr>
          <w:rFonts w:ascii="GHEA Grapalat" w:hAnsi="GHEA Grapalat"/>
          <w:sz w:val="24"/>
          <w:szCs w:val="24"/>
        </w:rPr>
        <w:t>г.</w:t>
      </w:r>
      <w:r w:rsidRPr="00B9778A">
        <w:rPr>
          <w:rFonts w:ascii="GHEA Grapalat" w:hAnsi="GHEA Grapalat"/>
          <w:sz w:val="24"/>
          <w:szCs w:val="24"/>
        </w:rPr>
        <w:t>стоимость</w:t>
      </w:r>
      <w:proofErr w:type="spellEnd"/>
      <w:r w:rsidRPr="00B9778A">
        <w:rPr>
          <w:rFonts w:ascii="GHEA Grapalat" w:hAnsi="GHEA Grapalat"/>
          <w:sz w:val="24"/>
          <w:szCs w:val="24"/>
        </w:rPr>
        <w:t xml:space="preserve">, налог на добавленную стоимость и общая </w:t>
      </w:r>
      <w:proofErr w:type="spellStart"/>
      <w:r w:rsidRPr="00B9778A">
        <w:rPr>
          <w:rFonts w:ascii="GHEA Grapalat" w:hAnsi="GHEA Grapalat"/>
          <w:sz w:val="24"/>
          <w:szCs w:val="24"/>
        </w:rPr>
        <w:t>сумма</w:t>
      </w:r>
      <w:r w:rsidR="00910938" w:rsidRPr="00B9778A">
        <w:rPr>
          <w:rFonts w:ascii="GHEA Grapalat" w:hAnsi="GHEA Grapalat"/>
          <w:sz w:val="24"/>
          <w:szCs w:val="24"/>
        </w:rPr>
        <w:t>ценового</w:t>
      </w:r>
      <w:proofErr w:type="spellEnd"/>
      <w:r w:rsidR="00910938" w:rsidRPr="00B9778A">
        <w:rPr>
          <w:rFonts w:ascii="GHEA Grapalat" w:hAnsi="GHEA Grapalat"/>
          <w:sz w:val="24"/>
          <w:szCs w:val="24"/>
        </w:rPr>
        <w:t xml:space="preserve">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17A1EA3"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proofErr w:type="spellStart"/>
      <w:r>
        <w:rPr>
          <w:rFonts w:ascii="GHEA Grapalat" w:hAnsi="GHEA Grapalat"/>
          <w:sz w:val="24"/>
          <w:szCs w:val="24"/>
        </w:rPr>
        <w:t>д.</w:t>
      </w:r>
      <w:r w:rsidRPr="00A14685">
        <w:rPr>
          <w:rFonts w:ascii="GHEA Grapalat" w:hAnsi="GHEA Grapalat"/>
          <w:sz w:val="24"/>
          <w:szCs w:val="24"/>
        </w:rPr>
        <w:t>в</w:t>
      </w:r>
      <w:proofErr w:type="spellEnd"/>
      <w:r w:rsidRPr="00A14685">
        <w:rPr>
          <w:rFonts w:ascii="GHEA Grapalat" w:hAnsi="GHEA Grapalat"/>
          <w:sz w:val="24"/>
          <w:szCs w:val="24"/>
        </w:rPr>
        <w:t xml:space="preserve">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proofErr w:type="spellStart"/>
      <w:r w:rsidRPr="00A14685">
        <w:rPr>
          <w:rFonts w:ascii="GHEA Grapalat" w:hAnsi="GHEA Grapalat"/>
          <w:sz w:val="24"/>
          <w:szCs w:val="24"/>
        </w:rPr>
        <w:t>цифра.</w:t>
      </w:r>
      <w:r w:rsidR="00AE1E38" w:rsidRPr="00147FD7">
        <w:rPr>
          <w:rFonts w:ascii="GHEA Grapalat" w:hAnsi="GHEA Grapalat"/>
          <w:sz w:val="24"/>
          <w:szCs w:val="24"/>
        </w:rPr>
        <w:t>При</w:t>
      </w:r>
      <w:proofErr w:type="spellEnd"/>
      <w:r w:rsidR="00AE1E38" w:rsidRPr="00147FD7">
        <w:rPr>
          <w:rFonts w:ascii="GHEA Grapalat" w:hAnsi="GHEA Grapalat"/>
          <w:sz w:val="24"/>
          <w:szCs w:val="24"/>
        </w:rPr>
        <w:t xml:space="preserve">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proofErr w:type="spellStart"/>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и</w:t>
      </w:r>
      <w:proofErr w:type="spellEnd"/>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54F627A8"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spellStart"/>
      <w:r>
        <w:rPr>
          <w:rFonts w:ascii="GHEA Grapalat" w:hAnsi="GHEA Grapalat"/>
          <w:sz w:val="24"/>
          <w:szCs w:val="24"/>
        </w:rPr>
        <w:t>е.</w:t>
      </w:r>
      <w:r w:rsidRPr="0048059F">
        <w:rPr>
          <w:rFonts w:ascii="GHEA Grapalat" w:hAnsi="GHEA Grapalat"/>
          <w:sz w:val="24"/>
          <w:szCs w:val="24"/>
        </w:rPr>
        <w:t>в</w:t>
      </w:r>
      <w:proofErr w:type="spellEnd"/>
      <w:r w:rsidRPr="0048059F">
        <w:rPr>
          <w:rFonts w:ascii="GHEA Grapalat" w:hAnsi="GHEA Grapalat"/>
          <w:sz w:val="24"/>
          <w:szCs w:val="24"/>
        </w:rPr>
        <w:t xml:space="preserve">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25C4D1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9044F1">
        <w:rPr>
          <w:rFonts w:ascii="GHEA Grapalat" w:hAnsi="GHEA Grapalat"/>
          <w:sz w:val="24"/>
          <w:szCs w:val="24"/>
        </w:rPr>
        <w:lastRenderedPageBreak/>
        <w:t>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A057ABD"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F427E47"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14:paraId="24F33D91"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28D9A00"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D59BFED" w14:textId="77777777" w:rsidR="00FA0E41" w:rsidRPr="009044F1" w:rsidRDefault="00FA0E41" w:rsidP="00B46D58">
      <w:pPr>
        <w:widowControl w:val="0"/>
        <w:spacing w:after="160"/>
        <w:ind w:firstLine="567"/>
        <w:jc w:val="center"/>
        <w:rPr>
          <w:rFonts w:ascii="GHEA Grapalat" w:hAnsi="GHEA Grapalat"/>
          <w:b/>
        </w:rPr>
      </w:pPr>
    </w:p>
    <w:p w14:paraId="6724BD57"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07808F12"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69FD5E8F"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3821768E" w14:textId="77777777"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14:paraId="76CE00EC"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580647AF" w14:textId="77777777" w:rsidR="00DC5C67" w:rsidRPr="000D13A5" w:rsidRDefault="000A7528"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Pr="000D13A5">
        <w:rPr>
          <w:rFonts w:ascii="GHEA Grapalat" w:hAnsi="GHEA Grapalat"/>
        </w:rPr>
        <w:t>В</w:t>
      </w:r>
      <w:r w:rsidR="003A6791" w:rsidRPr="000D13A5">
        <w:rPr>
          <w:rFonts w:ascii="Courier New" w:hAnsi="Courier New" w:cs="Courier New"/>
          <w:lang w:val="en-US"/>
        </w:rPr>
        <w:t> </w:t>
      </w:r>
      <w:r w:rsidRPr="000D13A5">
        <w:rPr>
          <w:rFonts w:ascii="GHEA Grapalat" w:hAnsi="GHEA Grapalat"/>
        </w:rPr>
        <w:t xml:space="preserve">случае представления </w:t>
      </w:r>
      <w:r w:rsidR="00293C7D" w:rsidRPr="000D13A5">
        <w:rPr>
          <w:rFonts w:ascii="GHEA Grapalat" w:hAnsi="GHEA Grapalat"/>
        </w:rPr>
        <w:t xml:space="preserve">одного </w:t>
      </w:r>
      <w:r w:rsidRPr="000D13A5">
        <w:rPr>
          <w:rFonts w:ascii="GHEA Grapalat" w:hAnsi="GHEA Grapalat"/>
        </w:rPr>
        <w:t>обеспечения заявки, его сумма исчисляется в отношении общей суммы ценовых предложений по</w:t>
      </w:r>
      <w:r w:rsidR="003A6791" w:rsidRPr="000D13A5">
        <w:rPr>
          <w:rFonts w:ascii="Courier New" w:hAnsi="Courier New" w:cs="Courier New"/>
          <w:lang w:val="en-US"/>
        </w:rPr>
        <w:t> </w:t>
      </w:r>
      <w:r w:rsidRPr="000D13A5">
        <w:rPr>
          <w:rFonts w:ascii="GHEA Grapalat" w:hAnsi="GHEA Grapalat"/>
        </w:rPr>
        <w:t xml:space="preserve">представленным лотам. </w:t>
      </w:r>
    </w:p>
    <w:p w14:paraId="03F8D86C"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10"/>
        <w:t>9</w:t>
      </w:r>
    </w:p>
    <w:p w14:paraId="7C936486"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3D8458D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95153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5FFE1B96" w14:textId="77777777"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14:paraId="32753684" w14:textId="77777777"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14:paraId="55B92471" w14:textId="77777777" w:rsidR="002626F7" w:rsidRDefault="002626F7" w:rsidP="00B46D58">
      <w:pPr>
        <w:rPr>
          <w:rFonts w:ascii="GHEA Grapalat" w:hAnsi="GHEA Grapalat" w:cs="Sylfaen"/>
        </w:rPr>
      </w:pPr>
    </w:p>
    <w:p w14:paraId="3AB7EF9F"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D70882B" w14:textId="3E09222D"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5E3EA8">
        <w:rPr>
          <w:rFonts w:ascii="GHEA Grapalat" w:hAnsi="GHEA Grapalat"/>
          <w:sz w:val="24"/>
          <w:szCs w:val="24"/>
        </w:rPr>
        <w:t xml:space="preserve">Вскрытие заявок произойдет на </w:t>
      </w:r>
      <w:r w:rsidR="005E3EA8" w:rsidRPr="005E3EA8">
        <w:rPr>
          <w:rFonts w:ascii="GHEA Grapalat" w:hAnsi="GHEA Grapalat"/>
          <w:sz w:val="24"/>
          <w:szCs w:val="24"/>
        </w:rPr>
        <w:t>7</w:t>
      </w:r>
      <w:r w:rsidRPr="009044F1">
        <w:rPr>
          <w:rFonts w:ascii="GHEA Grapalat" w:hAnsi="GHEA Grapalat"/>
          <w:sz w:val="24"/>
          <w:szCs w:val="24"/>
        </w:rPr>
        <w:t xml:space="preserve">"-ый день в </w:t>
      </w:r>
      <w:r w:rsidR="005E3EA8">
        <w:rPr>
          <w:rFonts w:ascii="GHEA Grapalat" w:hAnsi="GHEA Grapalat"/>
          <w:sz w:val="24"/>
          <w:szCs w:val="24"/>
        </w:rPr>
        <w:t>"</w:t>
      </w:r>
      <w:r w:rsidR="0041136F">
        <w:rPr>
          <w:rFonts w:ascii="GHEA Grapalat" w:hAnsi="GHEA Grapalat"/>
          <w:sz w:val="24"/>
          <w:szCs w:val="24"/>
        </w:rPr>
        <w:t>1</w:t>
      </w:r>
      <w:r w:rsidR="00C965CE" w:rsidRPr="00C965CE">
        <w:rPr>
          <w:rFonts w:ascii="GHEA Grapalat" w:hAnsi="GHEA Grapalat"/>
          <w:sz w:val="24"/>
          <w:szCs w:val="24"/>
        </w:rPr>
        <w:t>3</w:t>
      </w:r>
      <w:r w:rsidR="0041136F">
        <w:rPr>
          <w:rFonts w:ascii="GHEA Grapalat" w:hAnsi="GHEA Grapalat"/>
          <w:sz w:val="24"/>
          <w:szCs w:val="24"/>
        </w:rPr>
        <w:t>:</w:t>
      </w:r>
      <w:r w:rsidR="00E41C33" w:rsidRPr="00E41C33">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2124B88F"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18C8FEBF" w14:textId="77777777"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71E1B316"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AA03AB1"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FF8811F"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B7E86F6"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00C593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4C7889E"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proofErr w:type="spellStart"/>
      <w:r w:rsidR="00CA7C54">
        <w:rPr>
          <w:rFonts w:ascii="GHEA Grapalat" w:hAnsi="GHEA Grapalat"/>
        </w:rPr>
        <w:t>десяти</w:t>
      </w:r>
      <w:r w:rsidR="009A796C" w:rsidRPr="009044F1">
        <w:rPr>
          <w:rFonts w:ascii="GHEA Grapalat" w:hAnsi="GHEA Grapalat"/>
        </w:rPr>
        <w:t>рабочих</w:t>
      </w:r>
      <w:proofErr w:type="spellEnd"/>
      <w:r w:rsidR="009A796C" w:rsidRPr="009044F1">
        <w:rPr>
          <w:rFonts w:ascii="GHEA Grapalat" w:hAnsi="GHEA Grapalat"/>
        </w:rPr>
        <w:t xml:space="preserve">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proofErr w:type="spellStart"/>
      <w:r w:rsidR="00CA7C54">
        <w:rPr>
          <w:rFonts w:ascii="GHEA Grapalat" w:hAnsi="GHEA Grapalat"/>
        </w:rPr>
        <w:t>пятнадцати</w:t>
      </w:r>
      <w:r w:rsidR="009A796C" w:rsidRPr="009044F1">
        <w:rPr>
          <w:rFonts w:ascii="GHEA Grapalat" w:hAnsi="GHEA Grapalat"/>
        </w:rPr>
        <w:t>рабочих</w:t>
      </w:r>
      <w:proofErr w:type="spellEnd"/>
      <w:r w:rsidR="009A796C" w:rsidRPr="009044F1">
        <w:rPr>
          <w:rFonts w:ascii="GHEA Grapalat" w:hAnsi="GHEA Grapalat"/>
        </w:rPr>
        <w:t xml:space="preserve"> дней.</w:t>
      </w:r>
    </w:p>
    <w:p w14:paraId="55D0F5F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Pr="009044F1">
        <w:rPr>
          <w:rFonts w:ascii="GHEA Grapalat" w:hAnsi="GHEA Grapalat"/>
        </w:rPr>
        <w:lastRenderedPageBreak/>
        <w:t>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C797D31"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 xml:space="preserve">Отобранный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6BC4A6ED"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11"/>
        <w:t>10</w:t>
      </w:r>
      <w:r w:rsidR="00A01157">
        <w:rPr>
          <w:rFonts w:ascii="GHEA Grapalat" w:hAnsi="GHEA Grapalat"/>
          <w:i w:val="0"/>
          <w:sz w:val="24"/>
          <w:szCs w:val="24"/>
        </w:rPr>
        <w:t>.</w:t>
      </w:r>
    </w:p>
    <w:p w14:paraId="7244C20A" w14:textId="77777777"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52D4E1DB" w14:textId="77777777"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осуществляется на основании части 6 статьи 15 </w:t>
      </w:r>
      <w:proofErr w:type="spellStart"/>
      <w:r w:rsidRPr="009044F1">
        <w:rPr>
          <w:rFonts w:ascii="GHEA Grapalat" w:hAnsi="GHEA Grapalat"/>
          <w:i w:val="0"/>
          <w:sz w:val="24"/>
          <w:szCs w:val="24"/>
        </w:rPr>
        <w:t>Закона.Переговоры</w:t>
      </w:r>
      <w:proofErr w:type="spellEnd"/>
      <w:r w:rsidRPr="009044F1">
        <w:rPr>
          <w:rFonts w:ascii="GHEA Grapalat" w:hAnsi="GHEA Grapalat"/>
          <w:i w:val="0"/>
          <w:sz w:val="24"/>
          <w:szCs w:val="24"/>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4BE981DF"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582836C1"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00A00A1F">
        <w:rPr>
          <w:rFonts w:ascii="GHEA Grapalat" w:hAnsi="GHEA Grapalat"/>
          <w:sz w:val="24"/>
          <w:szCs w:val="24"/>
        </w:rPr>
        <w:t>отобранного</w:t>
      </w:r>
      <w:r w:rsidR="00970000">
        <w:rPr>
          <w:rFonts w:ascii="GHEA Grapalat" w:hAnsi="GHEA Grapalat"/>
          <w:sz w:val="24"/>
          <w:szCs w:val="24"/>
        </w:rPr>
        <w:t>участника</w:t>
      </w:r>
      <w:proofErr w:type="spellEnd"/>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19C975C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w:t>
      </w:r>
      <w:proofErr w:type="spellStart"/>
      <w:r w:rsidRPr="009044F1">
        <w:rPr>
          <w:rFonts w:ascii="GHEA Grapalat" w:hAnsi="GHEA Grapalat"/>
          <w:sz w:val="24"/>
          <w:szCs w:val="24"/>
        </w:rPr>
        <w:t>участниками,которые</w:t>
      </w:r>
      <w:proofErr w:type="spellEnd"/>
      <w:r w:rsidRPr="009044F1">
        <w:rPr>
          <w:rFonts w:ascii="GHEA Grapalat" w:hAnsi="GHEA Grapalat"/>
          <w:sz w:val="24"/>
          <w:szCs w:val="24"/>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60B87A8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w:t>
      </w:r>
      <w:r w:rsidRPr="009044F1">
        <w:rPr>
          <w:rFonts w:ascii="GHEA Grapalat" w:hAnsi="GHEA Grapalat"/>
          <w:sz w:val="24"/>
          <w:szCs w:val="24"/>
        </w:rPr>
        <w:lastRenderedPageBreak/>
        <w:t>проведения одновременных переговоров по снижению цен,</w:t>
      </w:r>
    </w:p>
    <w:p w14:paraId="20419D6F"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proofErr w:type="spellStart"/>
      <w:r w:rsidR="00996FDC">
        <w:rPr>
          <w:rFonts w:ascii="GHEA Grapalat" w:hAnsi="GHEA Grapalat"/>
          <w:sz w:val="24"/>
          <w:szCs w:val="24"/>
        </w:rPr>
        <w:t>пятый</w:t>
      </w:r>
      <w:r w:rsidRPr="009044F1">
        <w:rPr>
          <w:rFonts w:ascii="GHEA Grapalat" w:hAnsi="GHEA Grapalat"/>
          <w:sz w:val="24"/>
          <w:szCs w:val="24"/>
        </w:rPr>
        <w:t>рабочий</w:t>
      </w:r>
      <w:proofErr w:type="spellEnd"/>
      <w:r w:rsidRPr="009044F1">
        <w:rPr>
          <w:rFonts w:ascii="GHEA Grapalat" w:hAnsi="GHEA Grapalat"/>
          <w:sz w:val="24"/>
          <w:szCs w:val="24"/>
        </w:rPr>
        <w:t xml:space="preserve"> день со дня отправки извещения</w:t>
      </w:r>
      <w:r w:rsidR="00A50C53">
        <w:rPr>
          <w:rFonts w:ascii="GHEA Grapalat" w:hAnsi="GHEA Grapalat"/>
          <w:sz w:val="24"/>
          <w:szCs w:val="24"/>
        </w:rPr>
        <w:t>,</w:t>
      </w:r>
    </w:p>
    <w:p w14:paraId="10415FA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36FE4EB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 xml:space="preserve">присутствующим на </w:t>
      </w:r>
      <w:proofErr w:type="spellStart"/>
      <w:r w:rsidR="001D129F">
        <w:rPr>
          <w:rFonts w:ascii="GHEA Grapalat" w:hAnsi="GHEA Grapalat"/>
          <w:sz w:val="24"/>
          <w:szCs w:val="24"/>
        </w:rPr>
        <w:t>переговорах</w:t>
      </w:r>
      <w:r w:rsidRPr="009044F1">
        <w:rPr>
          <w:rFonts w:ascii="GHEA Grapalat" w:hAnsi="GHEA Grapalat"/>
          <w:sz w:val="24"/>
          <w:szCs w:val="24"/>
        </w:rPr>
        <w:t>участникамиценам</w:t>
      </w:r>
      <w:proofErr w:type="spellEnd"/>
      <w:r w:rsidRPr="009044F1">
        <w:rPr>
          <w:rFonts w:ascii="GHEA Grapalat" w:hAnsi="GHEA Grapalat"/>
          <w:sz w:val="24"/>
          <w:szCs w:val="24"/>
        </w:rPr>
        <w:t xml:space="preserve">,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551EE1A1" w14:textId="77777777"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1CC2AFD6" w14:textId="77777777"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proofErr w:type="spellStart"/>
      <w:r>
        <w:rPr>
          <w:rFonts w:ascii="GHEA Grapalat" w:hAnsi="GHEA Grapalat"/>
          <w:sz w:val="24"/>
          <w:szCs w:val="24"/>
        </w:rPr>
        <w:t>ж.</w:t>
      </w:r>
      <w:r w:rsidR="00C34AFD" w:rsidRPr="00C34AFD">
        <w:rPr>
          <w:rFonts w:ascii="GHEA Grapalat" w:hAnsi="GHEA Grapalat"/>
          <w:sz w:val="24"/>
          <w:szCs w:val="24"/>
        </w:rPr>
        <w:t>в</w:t>
      </w:r>
      <w:proofErr w:type="spellEnd"/>
      <w:r w:rsidR="00C34AFD" w:rsidRPr="00C34AFD">
        <w:rPr>
          <w:rFonts w:ascii="GHEA Grapalat" w:hAnsi="GHEA Grapalat"/>
          <w:sz w:val="24"/>
          <w:szCs w:val="24"/>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14:paraId="73E0701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 xml:space="preserve">включенные в </w:t>
      </w:r>
      <w:proofErr w:type="spellStart"/>
      <w:r w:rsidR="00F7541A">
        <w:rPr>
          <w:rFonts w:ascii="GHEA Grapalat" w:hAnsi="GHEA Grapalat"/>
        </w:rPr>
        <w:t>заявку</w:t>
      </w:r>
      <w:r w:rsidRPr="009044F1">
        <w:rPr>
          <w:rFonts w:ascii="GHEA Grapalat" w:hAnsi="GHEA Grapalat"/>
        </w:rPr>
        <w:t>документ</w:t>
      </w:r>
      <w:r w:rsidR="00F7541A">
        <w:rPr>
          <w:rFonts w:ascii="GHEA Grapalat" w:hAnsi="GHEA Grapalat"/>
        </w:rPr>
        <w:t>ы</w:t>
      </w:r>
      <w:proofErr w:type="spellEnd"/>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43A24C4"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фиксируются несоответствия требованиям </w:t>
      </w:r>
      <w:proofErr w:type="spellStart"/>
      <w:r w:rsidRPr="009044F1">
        <w:rPr>
          <w:rFonts w:ascii="GHEA Grapalat" w:hAnsi="GHEA Grapalat"/>
          <w:sz w:val="24"/>
          <w:szCs w:val="24"/>
        </w:rPr>
        <w:t>приглашения,комиссия</w:t>
      </w:r>
      <w:proofErr w:type="spellEnd"/>
      <w:r w:rsidRPr="009044F1">
        <w:rPr>
          <w:rFonts w:ascii="GHEA Grapalat" w:hAnsi="GHEA Grapalat"/>
          <w:sz w:val="24"/>
          <w:szCs w:val="24"/>
        </w:rPr>
        <w:t xml:space="preserve"> приостанавливает заседание на один рабочий день, а секретарь комиссии в тот же </w:t>
      </w:r>
      <w:proofErr w:type="spellStart"/>
      <w:r w:rsidRPr="009044F1">
        <w:rPr>
          <w:rFonts w:ascii="GHEA Grapalat" w:hAnsi="GHEA Grapalat"/>
          <w:sz w:val="24"/>
          <w:szCs w:val="24"/>
        </w:rPr>
        <w:t>день</w:t>
      </w:r>
      <w:r w:rsidR="001F0DAB">
        <w:rPr>
          <w:rFonts w:ascii="GHEA Grapalat" w:hAnsi="GHEA Grapalat"/>
        </w:rPr>
        <w:t>в</w:t>
      </w:r>
      <w:proofErr w:type="spellEnd"/>
      <w:r w:rsidR="001F0DAB">
        <w:rPr>
          <w:rFonts w:ascii="GHEA Grapalat" w:hAnsi="GHEA Grapalat"/>
        </w:rPr>
        <w:t xml:space="preserve">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5A11C0A" w14:textId="77777777"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w:t>
      </w:r>
      <w:r w:rsidRPr="00AD2081">
        <w:rPr>
          <w:rFonts w:ascii="GHEA Grapalat" w:hAnsi="GHEA Grapalat"/>
          <w:sz w:val="24"/>
          <w:szCs w:val="24"/>
        </w:rPr>
        <w:lastRenderedPageBreak/>
        <w:t xml:space="preserve">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proofErr w:type="spellStart"/>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w:t>
      </w:r>
      <w:proofErr w:type="spellEnd"/>
      <w:r w:rsidR="006A3C8A" w:rsidRPr="006A3C8A">
        <w:rPr>
          <w:rFonts w:ascii="GHEA Grapalat" w:hAnsi="GHEA Grapalat" w:cs="Sylfaen"/>
          <w:sz w:val="24"/>
          <w:szCs w:val="24"/>
        </w:rPr>
        <w:t xml:space="preserve">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0BD853F"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11ADA505" w14:textId="77777777"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4DA07035" w14:textId="77777777"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1EFD6E5C"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w:t>
      </w:r>
      <w:proofErr w:type="spellStart"/>
      <w:r w:rsidRPr="009044F1">
        <w:rPr>
          <w:rFonts w:ascii="GHEA Grapalat" w:hAnsi="GHEA Grapalat"/>
          <w:sz w:val="24"/>
          <w:szCs w:val="24"/>
        </w:rPr>
        <w:t>закупках.</w:t>
      </w:r>
      <w:r w:rsidR="00895E05" w:rsidRPr="00895E05">
        <w:rPr>
          <w:rFonts w:ascii="GHEA Grapalat" w:hAnsi="GHEA Grapalat"/>
          <w:sz w:val="24"/>
          <w:szCs w:val="24"/>
        </w:rPr>
        <w:t>При</w:t>
      </w:r>
      <w:proofErr w:type="spellEnd"/>
      <w:r w:rsidR="00895E05" w:rsidRPr="00895E05">
        <w:rPr>
          <w:rFonts w:ascii="GHEA Grapalat" w:hAnsi="GHEA Grapalat"/>
          <w:sz w:val="24"/>
          <w:szCs w:val="24"/>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B7F6F5F"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2E0994E"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spellStart"/>
      <w:r w:rsidRPr="009044F1">
        <w:rPr>
          <w:rFonts w:ascii="GHEA Grapalat" w:hAnsi="GHEA Grapalat"/>
          <w:sz w:val="24"/>
          <w:szCs w:val="24"/>
        </w:rPr>
        <w:t>заявок</w:t>
      </w:r>
      <w:r w:rsidR="001E4A24" w:rsidRPr="001E4A24">
        <w:rPr>
          <w:rFonts w:ascii="GHEA Grapalat" w:hAnsi="GHEA Grapalat"/>
          <w:sz w:val="24"/>
          <w:szCs w:val="24"/>
        </w:rPr>
        <w:t>и</w:t>
      </w:r>
      <w:proofErr w:type="spell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адресах электронной </w:t>
      </w:r>
      <w:proofErr w:type="spellStart"/>
      <w:r w:rsidR="001E4A24">
        <w:rPr>
          <w:rFonts w:ascii="GHEA Grapalat" w:hAnsi="GHEA Grapalat"/>
          <w:sz w:val="24"/>
          <w:szCs w:val="24"/>
        </w:rPr>
        <w:t>почты.</w:t>
      </w:r>
      <w:r w:rsidR="001E4A24" w:rsidRPr="001E4A24">
        <w:rPr>
          <w:rFonts w:ascii="GHEA Grapalat" w:hAnsi="GHEA Grapalat"/>
          <w:sz w:val="24"/>
          <w:szCs w:val="24"/>
        </w:rPr>
        <w:t>Если</w:t>
      </w:r>
      <w:proofErr w:type="spellEnd"/>
      <w:r w:rsidR="001E4A24" w:rsidRPr="001E4A24">
        <w:rPr>
          <w:rFonts w:ascii="GHEA Grapalat" w:hAnsi="GHEA Grapalat"/>
          <w:sz w:val="24"/>
          <w:szCs w:val="24"/>
        </w:rPr>
        <w:t xml:space="preserve">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D6620AC"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200506F"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proofErr w:type="spellStart"/>
      <w:r w:rsidR="00F763EC">
        <w:rPr>
          <w:rFonts w:ascii="GHEA Grapalat" w:hAnsi="GHEA Grapalat"/>
        </w:rPr>
        <w:t>представленное</w:t>
      </w:r>
      <w:r w:rsidRPr="009044F1">
        <w:rPr>
          <w:rFonts w:ascii="GHEA Grapalat" w:hAnsi="GHEA Grapalat"/>
        </w:rPr>
        <w:t>по</w:t>
      </w:r>
      <w:proofErr w:type="spellEnd"/>
      <w:r w:rsidRPr="009044F1">
        <w:rPr>
          <w:rFonts w:ascii="GHEA Grapalat" w:hAnsi="GHEA Grapalat"/>
        </w:rPr>
        <w:t xml:space="preserve"> заявке </w:t>
      </w:r>
      <w:proofErr w:type="spellStart"/>
      <w:r w:rsidR="00FA2B47">
        <w:rPr>
          <w:rFonts w:ascii="GHEA Grapalat" w:hAnsi="GHEA Grapalat"/>
        </w:rPr>
        <w:t>подтверждени</w:t>
      </w:r>
      <w:r w:rsidR="00F763EC">
        <w:rPr>
          <w:rFonts w:ascii="GHEA Grapalat" w:hAnsi="GHEA Grapalat"/>
        </w:rPr>
        <w:t>е</w:t>
      </w:r>
      <w:r w:rsidRPr="009044F1">
        <w:rPr>
          <w:rFonts w:ascii="GHEA Grapalat" w:hAnsi="GHEA Grapalat"/>
        </w:rPr>
        <w:t>участника</w:t>
      </w:r>
      <w:proofErr w:type="spellEnd"/>
      <w:r w:rsidRPr="009044F1">
        <w:rPr>
          <w:rFonts w:ascii="GHEA Grapalat" w:hAnsi="GHEA Grapalat"/>
        </w:rPr>
        <w:t xml:space="preserve"> о том, что он имеет право на участие в предусмотренных приглашением закупках квалифицируются как не </w:t>
      </w:r>
      <w:proofErr w:type="spellStart"/>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действительности</w:t>
      </w:r>
      <w:proofErr w:type="spellEnd"/>
      <w:r w:rsidRPr="009044F1">
        <w:rPr>
          <w:rFonts w:ascii="GHEA Grapalat" w:hAnsi="GHEA Grapalat"/>
        </w:rPr>
        <w:t xml:space="preserve">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обеспечение </w:t>
      </w:r>
      <w:proofErr w:type="spellStart"/>
      <w:r w:rsidR="00F763EC">
        <w:rPr>
          <w:rFonts w:ascii="GHEA Grapalat" w:hAnsi="GHEA Grapalat"/>
        </w:rPr>
        <w:t>квалификации,</w:t>
      </w:r>
      <w:r w:rsidRPr="009044F1">
        <w:rPr>
          <w:rFonts w:ascii="GHEA Grapalat" w:hAnsi="GHEA Grapalat"/>
        </w:rPr>
        <w:t>то</w:t>
      </w:r>
      <w:proofErr w:type="spellEnd"/>
      <w:r w:rsidRPr="009044F1">
        <w:rPr>
          <w:rFonts w:ascii="GHEA Grapalat" w:hAnsi="GHEA Grapalat"/>
        </w:rPr>
        <w:t xml:space="preserve"> это обстоятельство считается нарушением обязательства, принятого в рамках процесса закупки.</w:t>
      </w:r>
    </w:p>
    <w:p w14:paraId="511A8605"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194438A"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w:t>
      </w:r>
      <w:proofErr w:type="spellStart"/>
      <w:r w:rsidR="00A74478" w:rsidRPr="00A74478">
        <w:rPr>
          <w:rFonts w:ascii="GHEA Grapalat" w:hAnsi="GHEA Grapalat"/>
          <w:sz w:val="24"/>
          <w:szCs w:val="24"/>
        </w:rPr>
        <w:t>приглашением</w:t>
      </w:r>
      <w:r w:rsidR="00A74478">
        <w:rPr>
          <w:rFonts w:ascii="GHEA Grapalat" w:hAnsi="GHEA Grapalat"/>
          <w:sz w:val="24"/>
          <w:szCs w:val="24"/>
        </w:rPr>
        <w:t>.</w:t>
      </w:r>
      <w:r w:rsidR="00A23E7B">
        <w:rPr>
          <w:rFonts w:ascii="GHEA Grapalat" w:hAnsi="GHEA Grapalat"/>
          <w:sz w:val="24"/>
          <w:szCs w:val="24"/>
        </w:rPr>
        <w:t>Секретарь</w:t>
      </w:r>
      <w:proofErr w:type="spellEnd"/>
      <w:r w:rsidR="00A23E7B">
        <w:rPr>
          <w:rFonts w:ascii="GHEA Grapalat" w:hAnsi="GHEA Grapalat"/>
          <w:sz w:val="24"/>
          <w:szCs w:val="24"/>
        </w:rPr>
        <w:t xml:space="preserve">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FEFB0D1"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95F17CC"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20B23A"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1625DB6"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2"/>
        <w:t>11</w:t>
      </w:r>
      <w:r w:rsidRPr="009044F1">
        <w:rPr>
          <w:rFonts w:ascii="GHEA Grapalat" w:hAnsi="GHEA Grapalat"/>
          <w:sz w:val="24"/>
          <w:szCs w:val="24"/>
        </w:rPr>
        <w:t xml:space="preserve">. </w:t>
      </w:r>
    </w:p>
    <w:p w14:paraId="25B1C9F0"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lastRenderedPageBreak/>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признается участник занявший следующее </w:t>
      </w:r>
      <w:proofErr w:type="spellStart"/>
      <w:r w:rsidR="005F2F3B" w:rsidRPr="008C0D41">
        <w:rPr>
          <w:rFonts w:ascii="GHEA Grapalat" w:hAnsi="GHEA Grapalat"/>
        </w:rPr>
        <w:t>место</w:t>
      </w:r>
      <w:r w:rsidR="00951CE5" w:rsidRPr="008C0D41">
        <w:rPr>
          <w:rFonts w:ascii="GHEA Grapalat" w:hAnsi="GHEA Grapalat"/>
        </w:rPr>
        <w:t>сприменением</w:t>
      </w:r>
      <w:proofErr w:type="spellEnd"/>
      <w:r w:rsidR="00951CE5" w:rsidRPr="008C0D41">
        <w:rPr>
          <w:rFonts w:ascii="GHEA Grapalat" w:hAnsi="GHEA Grapalat"/>
        </w:rPr>
        <w:t xml:space="preserve">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14:paraId="309CC638"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96D1782"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92B7C71"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451C6F4"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04A588E"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F34183A" w14:textId="77777777"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14:paraId="2C923E57" w14:textId="77777777"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016E5E36" w14:textId="77777777" w:rsidR="006F04A8" w:rsidRDefault="006F04A8" w:rsidP="00B46D58">
      <w:pPr>
        <w:widowControl w:val="0"/>
        <w:spacing w:after="160"/>
        <w:jc w:val="center"/>
        <w:rPr>
          <w:rFonts w:ascii="GHEA Grapalat" w:hAnsi="GHEA Grapalat"/>
          <w:b/>
          <w:lang w:val="hy-AM"/>
        </w:rPr>
      </w:pPr>
    </w:p>
    <w:p w14:paraId="0220DF7D"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22A75C9"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1F567E8"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14:paraId="6EA03699"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w:t>
      </w:r>
      <w:r w:rsidRPr="009044F1">
        <w:rPr>
          <w:rFonts w:ascii="GHEA Grapalat" w:hAnsi="GHEA Grapalat"/>
        </w:rPr>
        <w:lastRenderedPageBreak/>
        <w:t xml:space="preserve">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35B8D9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3A536CAA"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9044F1">
        <w:rPr>
          <w:rFonts w:ascii="GHEA Grapalat" w:hAnsi="GHEA Grapalat"/>
        </w:rPr>
        <w:t>заказчика.Проект</w:t>
      </w:r>
      <w:proofErr w:type="spellEnd"/>
      <w:r w:rsidRPr="009044F1">
        <w:rPr>
          <w:rFonts w:ascii="GHEA Grapalat" w:hAnsi="GHEA Grapalat"/>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D7C7FF0"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14:paraId="1C44ED49"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14:paraId="1B4FCDDB"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proofErr w:type="spellStart"/>
      <w:r w:rsidR="000E4039" w:rsidRPr="009044F1">
        <w:rPr>
          <w:rFonts w:ascii="GHEA Grapalat" w:hAnsi="GHEA Grapalat"/>
        </w:rPr>
        <w:t>обеспечени</w:t>
      </w:r>
      <w:r w:rsidR="000E4039">
        <w:rPr>
          <w:rFonts w:ascii="GHEA Grapalat" w:hAnsi="GHEA Grapalat"/>
        </w:rPr>
        <w:t>йквалификации</w:t>
      </w:r>
      <w:proofErr w:type="spellEnd"/>
      <w:r w:rsidR="000E4039">
        <w:rPr>
          <w:rFonts w:ascii="GHEA Grapalat" w:hAnsi="GHEA Grapalat"/>
        </w:rPr>
        <w:t xml:space="preserve">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 xml:space="preserve">рабочих дней со дня его </w:t>
      </w:r>
      <w:proofErr w:type="spellStart"/>
      <w:r w:rsidR="000E4039" w:rsidRPr="009044F1">
        <w:rPr>
          <w:rFonts w:ascii="GHEA Grapalat" w:hAnsi="GHEA Grapalat"/>
        </w:rPr>
        <w:t>получения</w:t>
      </w:r>
      <w:r w:rsidR="000E4039">
        <w:rPr>
          <w:rFonts w:ascii="GHEA Grapalat" w:hAnsi="GHEA Grapalat"/>
        </w:rPr>
        <w:t>,</w:t>
      </w:r>
      <w:r w:rsidRPr="009044F1">
        <w:rPr>
          <w:rFonts w:ascii="GHEA Grapalat" w:hAnsi="GHEA Grapalat"/>
        </w:rPr>
        <w:t>обязан</w:t>
      </w:r>
      <w:proofErr w:type="spellEnd"/>
      <w:r w:rsidRPr="009044F1">
        <w:rPr>
          <w:rFonts w:ascii="GHEA Grapalat" w:hAnsi="GHEA Grapalat"/>
        </w:rPr>
        <w:t xml:space="preserve"> представить </w:t>
      </w:r>
      <w:r w:rsidR="000E4039" w:rsidRPr="009044F1">
        <w:rPr>
          <w:rFonts w:ascii="GHEA Grapalat" w:hAnsi="GHEA Grapalat"/>
        </w:rPr>
        <w:t>обеспечени</w:t>
      </w:r>
      <w:r w:rsidR="000E4039">
        <w:rPr>
          <w:rFonts w:ascii="GHEA Grapalat" w:hAnsi="GHEA Grapalat"/>
        </w:rPr>
        <w:t xml:space="preserve">я квалификации </w:t>
      </w:r>
      <w:proofErr w:type="spellStart"/>
      <w:r w:rsidR="000E4039">
        <w:rPr>
          <w:rFonts w:ascii="GHEA Grapalat" w:hAnsi="GHEA Grapalat"/>
        </w:rPr>
        <w:t>и</w:t>
      </w:r>
      <w:r w:rsidRPr="009044F1">
        <w:rPr>
          <w:rFonts w:ascii="GHEA Grapalat" w:hAnsi="GHEA Grapalat"/>
        </w:rPr>
        <w:t>договора</w:t>
      </w:r>
      <w:proofErr w:type="spellEnd"/>
      <w:r w:rsidRPr="009044F1">
        <w:rPr>
          <w:rFonts w:ascii="GHEA Grapalat" w:hAnsi="GHEA Grapalat"/>
        </w:rPr>
        <w:t xml:space="preserve">.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14:paraId="5F991735"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0F1C457E"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w:t>
      </w:r>
      <w:proofErr w:type="spellStart"/>
      <w:r w:rsidR="00571E4C" w:rsidRPr="00BF3E44">
        <w:rPr>
          <w:rFonts w:ascii="GHEA Grapalat" w:hAnsi="GHEA Grapalat"/>
        </w:rPr>
        <w:t>контракта.</w:t>
      </w:r>
      <w:r w:rsidR="00571E4C" w:rsidRPr="00BF3E44">
        <w:rPr>
          <w:rFonts w:ascii="GHEA Grapalat" w:hAnsi="GHEA Grapalat" w:cs="Sylfaen"/>
        </w:rPr>
        <w:t>Обеспечение</w:t>
      </w:r>
      <w:proofErr w:type="spellEnd"/>
      <w:r w:rsidR="00571E4C" w:rsidRPr="00BF3E44">
        <w:rPr>
          <w:rFonts w:ascii="GHEA Grapalat" w:hAnsi="GHEA Grapalat" w:cs="Sylfaen"/>
        </w:rPr>
        <w:t xml:space="preserve">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AA2A23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C357DE7"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w:t>
      </w:r>
      <w:r w:rsidRPr="004408E1">
        <w:rPr>
          <w:rFonts w:ascii="GHEA Grapalat" w:hAnsi="GHEA Grapalat"/>
        </w:rPr>
        <w:lastRenderedPageBreak/>
        <w:t xml:space="preserve">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0B2BFF08" w14:textId="77777777" w:rsidR="00DA0186" w:rsidRPr="000C5529" w:rsidRDefault="00DA0186" w:rsidP="00801A4F">
      <w:pPr>
        <w:widowControl w:val="0"/>
        <w:tabs>
          <w:tab w:val="left" w:pos="1276"/>
        </w:tabs>
        <w:spacing w:after="160"/>
        <w:ind w:firstLine="567"/>
        <w:jc w:val="both"/>
        <w:rPr>
          <w:rFonts w:ascii="GHEA Grapalat" w:hAnsi="GHEA Grapalat"/>
          <w:lang w:val="hy-AM"/>
        </w:rPr>
      </w:pPr>
      <w:r w:rsidRPr="000C5529">
        <w:rPr>
          <w:rFonts w:ascii="GHEA Grapalat" w:hAnsi="GHEA Grapalat"/>
          <w:lang w:val="hy-AM"/>
        </w:rPr>
        <w:t>---------------------------</w:t>
      </w:r>
    </w:p>
    <w:p w14:paraId="31E38FE7"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Если цена данного лота по заявке на закупку․</w:t>
      </w:r>
    </w:p>
    <w:p w14:paraId="02145B07"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14:paraId="61F4C14E"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семидесятикратный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05A8BC29"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35472DD0"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p>
    <w:p w14:paraId="06B551E4" w14:textId="77777777"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3"/>
        <w:t>12</w:t>
      </w:r>
      <w:r w:rsidR="00853CBA" w:rsidRPr="0027573B">
        <w:rPr>
          <w:rFonts w:ascii="GHEA Grapalat" w:hAnsi="GHEA Grapalat"/>
        </w:rPr>
        <w:t>.</w:t>
      </w:r>
    </w:p>
    <w:p w14:paraId="75135CAF"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02D7A302"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4"/>
        <w:t>13</w:t>
      </w:r>
      <w:r w:rsidR="00375E5E">
        <w:rPr>
          <w:rFonts w:ascii="GHEA Grapalat" w:hAnsi="GHEA Grapalat"/>
        </w:rPr>
        <w:t>.</w:t>
      </w:r>
    </w:p>
    <w:p w14:paraId="259539E7" w14:textId="77777777"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14:paraId="68DB12E8" w14:textId="77777777"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proofErr w:type="spellStart"/>
      <w:r w:rsidR="00594C31">
        <w:rPr>
          <w:rFonts w:ascii="GHEA Grapalat" w:hAnsi="GHEA Grapalat"/>
        </w:rPr>
        <w:t>пяти</w:t>
      </w:r>
      <w:r w:rsidRPr="009044F1">
        <w:rPr>
          <w:rFonts w:ascii="GHEA Grapalat" w:hAnsi="GHEA Grapalat"/>
        </w:rPr>
        <w:t>рабочих</w:t>
      </w:r>
      <w:proofErr w:type="spellEnd"/>
      <w:r w:rsidRPr="009044F1">
        <w:rPr>
          <w:rFonts w:ascii="GHEA Grapalat" w:hAnsi="GHEA Grapalat"/>
        </w:rPr>
        <w:t xml:space="preserve"> дней, следующих за исполнением в полном объеме обязательств, взятых на себя по </w:t>
      </w:r>
      <w:r w:rsidRPr="009044F1">
        <w:rPr>
          <w:rFonts w:ascii="GHEA Grapalat" w:hAnsi="GHEA Grapalat"/>
        </w:rPr>
        <w:lastRenderedPageBreak/>
        <w:t xml:space="preserve">заключенному </w:t>
      </w:r>
      <w:r w:rsidR="00DC30CC">
        <w:rPr>
          <w:rFonts w:ascii="GHEA Grapalat" w:hAnsi="GHEA Grapalat"/>
        </w:rPr>
        <w:t>договору.</w:t>
      </w:r>
    </w:p>
    <w:p w14:paraId="377143C5"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F41AF37"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правомочия по заключению </w:t>
      </w:r>
      <w:proofErr w:type="spellStart"/>
      <w:r w:rsidR="006D7219" w:rsidRPr="00250377">
        <w:rPr>
          <w:rFonts w:ascii="GHEA Grapalat" w:hAnsi="GHEA Grapalat"/>
        </w:rPr>
        <w:t>договора</w:t>
      </w:r>
      <w:r w:rsidR="00D32092" w:rsidRPr="00250377">
        <w:rPr>
          <w:rFonts w:ascii="GHEA Grapalat" w:hAnsi="GHEA Grapalat" w:cs="Sylfaen"/>
        </w:rPr>
        <w:t>предусмотренные</w:t>
      </w:r>
      <w:proofErr w:type="spellEnd"/>
      <w:r w:rsidR="00D32092" w:rsidRPr="00250377">
        <w:rPr>
          <w:rFonts w:ascii="GHEA Grapalat" w:hAnsi="GHEA Grapalat" w:cs="Sylfaen"/>
        </w:rPr>
        <w:t xml:space="preserve">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65EB91DE"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p>
    <w:p w14:paraId="1947D707"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 xml:space="preserve">Если в рамках процедуры закупки, организованной по </w:t>
      </w:r>
      <w:proofErr w:type="spellStart"/>
      <w:r w:rsidRPr="009044F1">
        <w:rPr>
          <w:rFonts w:ascii="GHEA Grapalat" w:hAnsi="GHEA Grapalat"/>
        </w:rPr>
        <w:t>лотам</w:t>
      </w:r>
      <w:r w:rsidR="00125AA6" w:rsidRPr="009044F1">
        <w:rPr>
          <w:rFonts w:ascii="GHEA Grapalat" w:hAnsi="GHEA Grapalat"/>
        </w:rPr>
        <w:t>заключенный</w:t>
      </w:r>
      <w:proofErr w:type="spellEnd"/>
      <w:r w:rsidR="00125AA6" w:rsidRPr="009044F1">
        <w:rPr>
          <w:rFonts w:ascii="GHEA Grapalat" w:hAnsi="GHEA Grapalat"/>
        </w:rPr>
        <w:t xml:space="preserve">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410F82A"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4A0D4E2E"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7B7D1C57" w14:textId="77777777"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14:paraId="09B52973" w14:textId="77777777" w:rsidR="003D5CAF" w:rsidRPr="009044F1" w:rsidRDefault="003D5CAF" w:rsidP="005066AC">
      <w:pPr>
        <w:rPr>
          <w:rFonts w:ascii="GHEA Grapalat" w:hAnsi="GHEA Grapalat" w:cs="Arial"/>
          <w:b/>
        </w:rPr>
      </w:pPr>
    </w:p>
    <w:p w14:paraId="0603CD5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AEA1F2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2BB22F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5"/>
        <w:t>14</w:t>
      </w:r>
      <w:r w:rsidRPr="009044F1">
        <w:rPr>
          <w:rFonts w:ascii="GHEA Grapalat" w:hAnsi="GHEA Grapalat"/>
        </w:rPr>
        <w:t>.</w:t>
      </w:r>
    </w:p>
    <w:p w14:paraId="4039563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2AD58D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F3525C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w:t>
      </w:r>
      <w:r w:rsidRPr="009044F1">
        <w:rPr>
          <w:rFonts w:ascii="GHEA Grapalat" w:hAnsi="GHEA Grapalat"/>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4F78489" w14:textId="77777777" w:rsidR="00C54730" w:rsidRPr="00182C2E" w:rsidRDefault="00C54730" w:rsidP="00C54730">
      <w:pPr>
        <w:jc w:val="center"/>
        <w:rPr>
          <w:rFonts w:ascii="GHEA Grapalat" w:hAnsi="GHEA Grapalat"/>
          <w:b/>
        </w:rPr>
      </w:pPr>
    </w:p>
    <w:p w14:paraId="16A440A2"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650378E" w14:textId="77777777" w:rsidR="00C54730" w:rsidRPr="00182C2E" w:rsidRDefault="00C54730" w:rsidP="00C54730">
      <w:pPr>
        <w:jc w:val="center"/>
        <w:rPr>
          <w:rFonts w:ascii="GHEA Grapalat" w:hAnsi="GHEA Grapalat"/>
          <w:b/>
        </w:rPr>
      </w:pPr>
    </w:p>
    <w:p w14:paraId="3E701EF9"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6E610EDF"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Отношения, связанные с закупками, в том </w:t>
      </w:r>
      <w:proofErr w:type="spellStart"/>
      <w:r w:rsidRPr="009044F1">
        <w:rPr>
          <w:rFonts w:ascii="GHEA Grapalat" w:hAnsi="GHEA Grapalat"/>
        </w:rPr>
        <w:t>числес</w:t>
      </w:r>
      <w:proofErr w:type="spellEnd"/>
      <w:r w:rsidRPr="009044F1">
        <w:rPr>
          <w:rFonts w:ascii="GHEA Grapalat" w:hAnsi="GHEA Grapalat"/>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1C8467BE"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1E8C98B3" w14:textId="77777777"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 xml:space="preserve">связанные с закупками </w:t>
      </w:r>
      <w:proofErr w:type="spellStart"/>
      <w:r w:rsidR="00D51669">
        <w:rPr>
          <w:rFonts w:ascii="GHEA Grapalat" w:hAnsi="GHEA Grapalat"/>
        </w:rPr>
        <w:t>жалобы.Порядок</w:t>
      </w:r>
      <w:proofErr w:type="spellEnd"/>
      <w:r w:rsidR="00D51669">
        <w:rPr>
          <w:rFonts w:ascii="GHEA Grapalat" w:hAnsi="GHEA Grapalat"/>
        </w:rPr>
        <w:t xml:space="preserve"> деятельности лица, рассматривающего связанные с закупками жалобы, утвержден приказом министра финансов РА N 600-Н от 6 декабря 2018 года.</w:t>
      </w:r>
    </w:p>
    <w:p w14:paraId="12CAD91B"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0AF79EA1"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588D3458"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3C1DF41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14:paraId="642A6501"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4971D637"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2F33E9AD"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759868B0"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72F515C8"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3F517E96" w14:textId="77777777"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34720DBF"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16861648"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31117CFB" w14:textId="77777777"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06F48533" w14:textId="77777777"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lastRenderedPageBreak/>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14:paraId="6DA6AB19"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2DFED96A"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24E790C0" w14:textId="77777777"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онлайн.Жалоба</w:t>
      </w:r>
      <w:proofErr w:type="spellEnd"/>
      <w:r w:rsidR="00A677CD">
        <w:rPr>
          <w:rFonts w:ascii="GHEA Grapalat" w:hAnsi="GHEA Grapalat"/>
        </w:rPr>
        <w:t xml:space="preserve">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62A8D609" w14:textId="77777777"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022811A2" w14:textId="77777777"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жалобы,  в течение двух рабочих дней со </w:t>
      </w:r>
      <w:r>
        <w:rPr>
          <w:rFonts w:ascii="GHEA Grapalat" w:hAnsi="GHEA Grapalat" w:cs="Sylfaen"/>
        </w:rPr>
        <w:lastRenderedPageBreak/>
        <w:t>дня получения такого требования.</w:t>
      </w:r>
    </w:p>
    <w:p w14:paraId="563918B7"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67760C68"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r w:rsidR="002C605B">
        <w:rPr>
          <w:rFonts w:ascii="GHEA Grapalat" w:hAnsi="GHEA Grapalat"/>
        </w:rPr>
        <w:t>жалобы.При</w:t>
      </w:r>
      <w:proofErr w:type="spellEnd"/>
      <w:r w:rsidR="002C605B">
        <w:rPr>
          <w:rFonts w:ascii="GHEA Grapalat" w:hAnsi="GHEA Grapalat"/>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36C6E027"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06920101"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2A3D25C2"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06DE4544"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1814079D"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5374D791"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447EC518"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4E5C0761" w14:textId="77777777"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Рассмотрение жалобы является открытым для </w:t>
      </w:r>
      <w:proofErr w:type="spellStart"/>
      <w:r w:rsidRPr="009044F1">
        <w:rPr>
          <w:rFonts w:ascii="GHEA Grapalat" w:hAnsi="GHEA Grapalat"/>
        </w:rPr>
        <w:t>общественности</w:t>
      </w:r>
      <w:r w:rsidR="009639DF" w:rsidRPr="00D3436F">
        <w:rPr>
          <w:rFonts w:ascii="GHEA Grapalat" w:hAnsi="GHEA Grapalat"/>
        </w:rPr>
        <w:t>.</w:t>
      </w:r>
      <w:r w:rsidR="009639DF">
        <w:rPr>
          <w:rFonts w:ascii="GHEA Grapalat" w:hAnsi="GHEA Grapalat"/>
        </w:rPr>
        <w:t>Рассмотрение</w:t>
      </w:r>
      <w:proofErr w:type="spellEnd"/>
      <w:r w:rsidR="009639DF">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r w:rsidR="009639DF">
        <w:rPr>
          <w:rFonts w:ascii="GHEA Grapalat" w:hAnsi="GHEA Grapalat"/>
        </w:rPr>
        <w:t>бюллетене.В</w:t>
      </w:r>
      <w:proofErr w:type="spellEnd"/>
      <w:r w:rsidR="009639DF">
        <w:rPr>
          <w:rFonts w:ascii="GHEA Grapalat" w:hAnsi="GHEA Grapalat"/>
        </w:rPr>
        <w:t xml:space="preserve">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14:paraId="3B93F007"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6C0393"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proofErr w:type="spellStart"/>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w:t>
      </w:r>
      <w:proofErr w:type="spellEnd"/>
      <w:r w:rsidRPr="009044F1">
        <w:rPr>
          <w:rFonts w:ascii="GHEA Grapalat" w:hAnsi="GHEA Grapalat"/>
        </w:rPr>
        <w:t xml:space="preserve"> </w:t>
      </w:r>
      <w:proofErr w:type="spellStart"/>
      <w:r w:rsidRPr="009044F1">
        <w:rPr>
          <w:rFonts w:ascii="GHEA Grapalat" w:hAnsi="GHEA Grapalat"/>
        </w:rPr>
        <w:t>закупками</w:t>
      </w:r>
      <w:r w:rsidR="00723E02" w:rsidRPr="009044F1">
        <w:rPr>
          <w:rFonts w:ascii="GHEA Grapalat" w:hAnsi="GHEA Grapalat"/>
        </w:rPr>
        <w:t>жалобы</w:t>
      </w:r>
      <w:proofErr w:type="spellEnd"/>
      <w:r w:rsidRPr="009044F1">
        <w:rPr>
          <w:rFonts w:ascii="GHEA Grapalat" w:hAnsi="GHEA Grapalat"/>
        </w:rPr>
        <w:t xml:space="preserve">, опубликовывает в бюллетене решение в течение двух рабочих дней, следующих за днем его принятия, с </w:t>
      </w:r>
      <w:r w:rsidRPr="009044F1">
        <w:rPr>
          <w:rFonts w:ascii="GHEA Grapalat" w:hAnsi="GHEA Grapalat"/>
        </w:rPr>
        <w:lastRenderedPageBreak/>
        <w:t>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0BD1FFBD"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14:paraId="124CA744"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21B9989F" w14:textId="77777777"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лиц-руководитель исполнительного органа письменно сообщает, что исходя из </w:t>
      </w:r>
      <w:proofErr w:type="spellStart"/>
      <w:r>
        <w:rPr>
          <w:rFonts w:ascii="GHEA Grapalat" w:hAnsi="GHEA Grapalat"/>
        </w:rPr>
        <w:t>общественн</w:t>
      </w:r>
      <w:r w:rsidR="006F2702" w:rsidRPr="00D3436F">
        <w:rPr>
          <w:rFonts w:ascii="GHEA Grapalat" w:hAnsi="GHEA Grapalat"/>
        </w:rPr>
        <w:t>ых</w:t>
      </w:r>
      <w:r w:rsidR="006F2702">
        <w:rPr>
          <w:rFonts w:ascii="GHEA Grapalat" w:hAnsi="GHEA Grapalat"/>
        </w:rPr>
        <w:t>интересов</w:t>
      </w:r>
      <w:proofErr w:type="spellEnd"/>
      <w:r w:rsidR="006F2702">
        <w:rPr>
          <w:rFonts w:ascii="GHEA Grapalat" w:hAnsi="GHEA Grapalat"/>
        </w:rPr>
        <w:t xml:space="preserve">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820D916" w14:textId="77777777" w:rsidR="00AE679C" w:rsidRPr="009044F1" w:rsidRDefault="00AE679C" w:rsidP="00B46D58">
      <w:pPr>
        <w:widowControl w:val="0"/>
        <w:spacing w:after="160"/>
        <w:jc w:val="center"/>
        <w:rPr>
          <w:rFonts w:ascii="GHEA Grapalat" w:hAnsi="GHEA Grapalat" w:cs="Sylfaen"/>
          <w:b/>
        </w:rPr>
      </w:pPr>
    </w:p>
    <w:p w14:paraId="4F350C37" w14:textId="77777777" w:rsidR="004373E3" w:rsidRDefault="004373E3" w:rsidP="00B46D58">
      <w:pPr>
        <w:rPr>
          <w:rFonts w:ascii="GHEA Grapalat" w:hAnsi="GHEA Grapalat"/>
          <w:b/>
        </w:rPr>
      </w:pPr>
      <w:r>
        <w:rPr>
          <w:rFonts w:ascii="GHEA Grapalat" w:hAnsi="GHEA Grapalat"/>
          <w:b/>
        </w:rPr>
        <w:br w:type="page"/>
      </w:r>
    </w:p>
    <w:p w14:paraId="4122710C"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6157B5BF" w14:textId="77777777" w:rsidR="008842CE" w:rsidRPr="00374F4A" w:rsidRDefault="008842CE" w:rsidP="00B46D58">
      <w:pPr>
        <w:widowControl w:val="0"/>
        <w:spacing w:after="160"/>
        <w:jc w:val="center"/>
        <w:rPr>
          <w:rFonts w:ascii="GHEA Grapalat" w:hAnsi="GHEA Grapalat"/>
          <w:b/>
        </w:rPr>
      </w:pPr>
    </w:p>
    <w:p w14:paraId="7CE438CC"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14:paraId="5A63F733" w14:textId="77777777" w:rsidR="00096865" w:rsidRPr="009044F1" w:rsidRDefault="00096865" w:rsidP="00B46D58">
      <w:pPr>
        <w:widowControl w:val="0"/>
        <w:spacing w:after="160"/>
        <w:jc w:val="center"/>
        <w:rPr>
          <w:rFonts w:ascii="GHEA Grapalat" w:hAnsi="GHEA Grapalat"/>
        </w:rPr>
      </w:pPr>
    </w:p>
    <w:p w14:paraId="480F3A9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B469AC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EAB9BE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89CDAF"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9A46C58" w14:textId="77777777" w:rsidR="008F15B9" w:rsidRDefault="008F15B9" w:rsidP="00B46D58">
      <w:pPr>
        <w:widowControl w:val="0"/>
        <w:spacing w:after="160"/>
        <w:jc w:val="center"/>
        <w:rPr>
          <w:rFonts w:ascii="GHEA Grapalat" w:hAnsi="GHEA Grapalat"/>
          <w:b/>
        </w:rPr>
      </w:pPr>
    </w:p>
    <w:p w14:paraId="23DD4788" w14:textId="77777777" w:rsidR="008F15B9" w:rsidRDefault="008F15B9" w:rsidP="00B46D58">
      <w:pPr>
        <w:widowControl w:val="0"/>
        <w:spacing w:after="160"/>
        <w:jc w:val="center"/>
        <w:rPr>
          <w:rFonts w:ascii="GHEA Grapalat" w:hAnsi="GHEA Grapalat"/>
          <w:b/>
        </w:rPr>
      </w:pPr>
    </w:p>
    <w:p w14:paraId="7B0E04E5"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3DEB2E2"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7181854E"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14:paraId="10E3EF2F"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 xml:space="preserve">е </w:t>
      </w:r>
      <w:proofErr w:type="spellStart"/>
      <w:r w:rsidRPr="009044F1">
        <w:rPr>
          <w:rFonts w:ascii="GHEA Grapalat" w:hAnsi="GHEA Grapalat"/>
        </w:rPr>
        <w:t>им</w:t>
      </w:r>
      <w:r w:rsidRPr="000811C1">
        <w:rPr>
          <w:rFonts w:ascii="GHEA Grapalat" w:hAnsi="GHEA Grapalat"/>
        </w:rPr>
        <w:t>полное</w:t>
      </w:r>
      <w:proofErr w:type="spellEnd"/>
      <w:r w:rsidRPr="000811C1">
        <w:rPr>
          <w:rFonts w:ascii="GHEA Grapalat" w:hAnsi="GHEA Grapalat"/>
        </w:rPr>
        <w:t xml:space="preserve">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135B9CA4"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C950CC1"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6"/>
        <w:t>15</w:t>
      </w:r>
    </w:p>
    <w:p w14:paraId="3D172566"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761A4D" w:rsidRPr="00B138F3">
        <w:rPr>
          <w:rStyle w:val="af6"/>
          <w:rFonts w:ascii="GHEA Grapalat" w:hAnsi="GHEA Grapalat"/>
        </w:rPr>
        <w:footnoteReference w:customMarkFollows="1" w:id="17"/>
        <w:t>16</w:t>
      </w:r>
    </w:p>
    <w:p w14:paraId="3C02995D"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AC2606C"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14:paraId="1DF9EEB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1846E5E1"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2ED9997"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02A202E"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0B2154F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18C5297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5ED3F09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3C12267"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23518B95"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0A649585" w14:textId="77777777" w:rsidR="00ED59E0" w:rsidRDefault="00ED59E0" w:rsidP="00B46D58">
      <w:pPr>
        <w:widowControl w:val="0"/>
        <w:tabs>
          <w:tab w:val="left" w:pos="1134"/>
        </w:tabs>
        <w:spacing w:after="160"/>
        <w:ind w:firstLine="567"/>
        <w:jc w:val="both"/>
        <w:rPr>
          <w:rFonts w:ascii="GHEA Grapalat" w:hAnsi="GHEA Grapalat"/>
        </w:rPr>
      </w:pPr>
    </w:p>
    <w:p w14:paraId="4FC8C03E" w14:textId="77777777" w:rsidR="00ED59E0" w:rsidRDefault="00ED59E0" w:rsidP="00B46D58">
      <w:pPr>
        <w:widowControl w:val="0"/>
        <w:tabs>
          <w:tab w:val="left" w:pos="1134"/>
        </w:tabs>
        <w:spacing w:after="160"/>
        <w:ind w:firstLine="567"/>
        <w:jc w:val="both"/>
        <w:rPr>
          <w:rFonts w:ascii="GHEA Grapalat" w:hAnsi="GHEA Grapalat"/>
        </w:rPr>
      </w:pPr>
    </w:p>
    <w:p w14:paraId="6383FBD0" w14:textId="77777777" w:rsidR="00ED59E0" w:rsidRPr="00E267E5" w:rsidRDefault="00ED59E0" w:rsidP="00B46D58">
      <w:pPr>
        <w:widowControl w:val="0"/>
        <w:tabs>
          <w:tab w:val="left" w:pos="1134"/>
        </w:tabs>
        <w:spacing w:after="160"/>
        <w:ind w:firstLine="567"/>
        <w:jc w:val="both"/>
        <w:rPr>
          <w:rFonts w:ascii="GHEA Grapalat" w:hAnsi="GHEA Grapalat"/>
        </w:rPr>
      </w:pPr>
    </w:p>
    <w:p w14:paraId="59604CF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E75FAAB"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6F1E68E1"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CAA7C1E"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36878D2" w14:textId="77777777" w:rsidR="00B2572B" w:rsidRPr="00374F4A" w:rsidRDefault="00B2572B" w:rsidP="00F220D2">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11DB4EA5" w14:textId="377E11E6" w:rsidR="00071EA1" w:rsidRDefault="00B2572B" w:rsidP="00F220D2">
      <w:pPr>
        <w:pStyle w:val="a3"/>
        <w:spacing w:line="240" w:lineRule="auto"/>
        <w:jc w:val="right"/>
        <w:rPr>
          <w:rFonts w:ascii="GHEA Grapalat" w:hAnsi="GHEA Grapalat"/>
          <w:b/>
          <w:i w:val="0"/>
          <w:lang w:val="af-ZA"/>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71EA1" w:rsidRPr="00EC4863">
        <w:rPr>
          <w:rFonts w:ascii="Sylfaen" w:hAnsi="Sylfaen"/>
          <w:b/>
          <w:bCs/>
        </w:rPr>
        <w:t>ՀՀԿՄԱ</w:t>
      </w:r>
      <w:r w:rsidR="00071EA1" w:rsidRPr="00EC4863">
        <w:rPr>
          <w:rFonts w:ascii="Sylfaen" w:hAnsi="Sylfaen"/>
          <w:b/>
          <w:bCs/>
          <w:lang w:val="af-ZA"/>
        </w:rPr>
        <w:t>7</w:t>
      </w:r>
      <w:r w:rsidR="00071EA1" w:rsidRPr="00EC4863">
        <w:rPr>
          <w:rFonts w:ascii="Sylfaen" w:hAnsi="Sylfaen"/>
          <w:b/>
          <w:bCs/>
        </w:rPr>
        <w:t>ՀԴ</w:t>
      </w:r>
      <w:r w:rsidR="00071EA1" w:rsidRPr="00EC4863">
        <w:rPr>
          <w:rFonts w:ascii="Sylfaen" w:hAnsi="Sylfaen"/>
          <w:b/>
          <w:bCs/>
          <w:lang w:val="af-ZA"/>
        </w:rPr>
        <w:t xml:space="preserve">-ԳՀ- </w:t>
      </w:r>
      <w:r w:rsidR="00071EA1" w:rsidRPr="00EC4863">
        <w:rPr>
          <w:rFonts w:ascii="Sylfaen" w:hAnsi="Sylfaen"/>
          <w:b/>
          <w:bCs/>
        </w:rPr>
        <w:t>ԱՊՁԲ</w:t>
      </w:r>
      <w:r w:rsidR="00071EA1" w:rsidRPr="00EC4863">
        <w:rPr>
          <w:rFonts w:ascii="Sylfaen" w:hAnsi="Sylfaen"/>
          <w:b/>
          <w:bCs/>
          <w:lang w:val="af-ZA"/>
        </w:rPr>
        <w:t>-202</w:t>
      </w:r>
      <w:r w:rsidR="00561760">
        <w:rPr>
          <w:rFonts w:ascii="Sylfaen" w:hAnsi="Sylfaen"/>
          <w:b/>
          <w:bCs/>
          <w:lang w:val="af-ZA"/>
        </w:rPr>
        <w:t>6</w:t>
      </w:r>
      <w:r w:rsidR="00071EA1" w:rsidRPr="00EC4863">
        <w:rPr>
          <w:rFonts w:ascii="Sylfaen" w:hAnsi="Sylfaen"/>
          <w:b/>
          <w:bCs/>
          <w:lang w:val="af-ZA"/>
        </w:rPr>
        <w:t>/0</w:t>
      </w:r>
      <w:r w:rsidR="00C965CE">
        <w:rPr>
          <w:rFonts w:ascii="Sylfaen" w:hAnsi="Sylfaen"/>
          <w:b/>
          <w:bCs/>
          <w:lang w:val="af-ZA"/>
        </w:rPr>
        <w:t>1</w:t>
      </w:r>
      <w:r w:rsidR="00071EA1">
        <w:rPr>
          <w:rFonts w:ascii="GHEA Grapalat" w:hAnsi="GHEA Grapalat"/>
          <w:b/>
          <w:i w:val="0"/>
          <w:lang w:val="af-ZA"/>
        </w:rPr>
        <w:t xml:space="preserve">   </w:t>
      </w:r>
    </w:p>
    <w:p w14:paraId="2BDC3B86" w14:textId="2564D6DD" w:rsidR="00B2572B" w:rsidRPr="00374F4A" w:rsidRDefault="00B2572B" w:rsidP="00F220D2">
      <w:pPr>
        <w:pStyle w:val="31"/>
        <w:widowControl w:val="0"/>
        <w:spacing w:after="160" w:line="240" w:lineRule="auto"/>
        <w:jc w:val="right"/>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14:paraId="3AE45F18"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14:paraId="6620E645" w14:textId="77777777" w:rsidR="00B2572B" w:rsidRPr="00374F4A" w:rsidRDefault="00B2572B" w:rsidP="00B46D58">
      <w:pPr>
        <w:widowControl w:val="0"/>
        <w:spacing w:after="120"/>
        <w:jc w:val="center"/>
        <w:rPr>
          <w:rFonts w:ascii="GHEA Grapalat" w:hAnsi="GHEA Grapalat"/>
        </w:rPr>
      </w:pPr>
    </w:p>
    <w:p w14:paraId="172EDB02" w14:textId="77777777" w:rsidR="00374F4A" w:rsidRPr="00C4157A" w:rsidRDefault="00374F4A" w:rsidP="00B46D58">
      <w:pPr>
        <w:jc w:val="both"/>
        <w:rPr>
          <w:rFonts w:ascii="GHEA Grapalat" w:hAnsi="GHEA Grapalat"/>
        </w:rPr>
      </w:pPr>
      <w:r w:rsidRPr="00C46A5B">
        <w:rPr>
          <w:rFonts w:ascii="GHEA Grapalat" w:hAnsi="GHEA Grapalat"/>
        </w:rPr>
        <w:lastRenderedPageBreak/>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B948B7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CB6D608" w14:textId="77777777" w:rsidR="00374F4A" w:rsidRPr="00DA5EA0" w:rsidRDefault="00374F4A" w:rsidP="00B46D58">
      <w:pPr>
        <w:jc w:val="both"/>
        <w:rPr>
          <w:rFonts w:ascii="GHEA Grapalat" w:hAnsi="GHEA Grapalat"/>
          <w:u w:val="single"/>
        </w:rPr>
      </w:pPr>
      <w:r w:rsidRPr="00DA5EA0">
        <w:rPr>
          <w:rFonts w:ascii="GHEA Grapalat" w:hAnsi="GHEA Grapalat"/>
        </w:rPr>
        <w:t xml:space="preserve">желает участвовать </w:t>
      </w:r>
      <w:proofErr w:type="spellStart"/>
      <w:r w:rsidRPr="00DA5EA0">
        <w:rPr>
          <w:rFonts w:ascii="GHEA Grapalat" w:hAnsi="GHEA Grapalat"/>
        </w:rPr>
        <w:t>влоте</w:t>
      </w:r>
      <w:proofErr w:type="spellEnd"/>
      <w:r w:rsidRPr="00DA5EA0">
        <w:rPr>
          <w:rFonts w:ascii="GHEA Grapalat" w:hAnsi="GHEA Grapalat"/>
        </w:rPr>
        <w:t xml:space="preserve">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14:paraId="5D3DB22B"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3AA1EC3A" w14:textId="55E32E77" w:rsidR="00F220D2" w:rsidRDefault="00374F4A" w:rsidP="00F220D2">
      <w:pPr>
        <w:pStyle w:val="a3"/>
        <w:spacing w:line="240" w:lineRule="auto"/>
        <w:jc w:val="center"/>
        <w:rPr>
          <w:rFonts w:ascii="GHEA Grapalat" w:hAnsi="GHEA Grapalat"/>
          <w:b/>
          <w:i w:val="0"/>
          <w:lang w:val="af-ZA"/>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5E3EA8" w:rsidRPr="005E3EA8">
        <w:rPr>
          <w:rStyle w:val="10"/>
        </w:rPr>
        <w:t xml:space="preserve">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5F5113B3" w14:textId="70F03DC4" w:rsidR="00374F4A" w:rsidRPr="00C4157A" w:rsidRDefault="00BD03FE" w:rsidP="00AC3943">
      <w:pPr>
        <w:jc w:val="both"/>
        <w:rPr>
          <w:rFonts w:ascii="GHEA Grapalat" w:hAnsi="GHEA Grapalat"/>
          <w:sz w:val="20"/>
        </w:rPr>
      </w:pPr>
      <w:r>
        <w:rPr>
          <w:rFonts w:ascii="Arial Unicode" w:hAnsi="Arial Unicode"/>
          <w:lang w:val="es-ES"/>
        </w:rPr>
        <w:t xml:space="preserve"> </w:t>
      </w:r>
      <w:r w:rsidR="00067BF7">
        <w:rPr>
          <w:rFonts w:ascii="Sylfaen" w:hAnsi="Sylfaen"/>
          <w:b/>
          <w:lang w:val="af-ZA"/>
        </w:rPr>
        <w:t xml:space="preserve">  </w:t>
      </w:r>
      <w:r w:rsidR="002F7B28" w:rsidRPr="00960D2E">
        <w:rPr>
          <w:rStyle w:val="aff6"/>
          <w:rFonts w:ascii="Calibri" w:eastAsia="Calibri" w:hAnsi="Calibri"/>
          <w:lang w:val="af-ZA"/>
        </w:rPr>
        <w:t xml:space="preserve"> </w:t>
      </w:r>
      <w:r w:rsidR="00374F4A" w:rsidRPr="000C1746">
        <w:rPr>
          <w:rFonts w:ascii="GHEA Grapalat" w:hAnsi="GHEA Grapalat"/>
          <w:sz w:val="16"/>
        </w:rPr>
        <w:t>наименование заказчика</w:t>
      </w:r>
    </w:p>
    <w:p w14:paraId="446DA6D3" w14:textId="77777777" w:rsidR="00374F4A" w:rsidRPr="00DA5EA0" w:rsidRDefault="00374F4A" w:rsidP="00B46D58">
      <w:pPr>
        <w:spacing w:after="160"/>
        <w:jc w:val="both"/>
        <w:rPr>
          <w:rFonts w:ascii="GHEA Grapalat" w:hAnsi="GHEA Grapalat"/>
        </w:rPr>
      </w:pPr>
      <w:r w:rsidRPr="00DD2B43">
        <w:rPr>
          <w:rFonts w:ascii="GHEA Grapalat" w:hAnsi="GHEA Grapalat"/>
        </w:rPr>
        <w:t xml:space="preserve">открытого </w:t>
      </w:r>
      <w:proofErr w:type="spellStart"/>
      <w:r w:rsidRPr="00DD2B43">
        <w:rPr>
          <w:rFonts w:ascii="GHEA Grapalat" w:hAnsi="GHEA Grapalat"/>
        </w:rPr>
        <w:t>конкурса</w:t>
      </w:r>
      <w:r w:rsidRPr="00DA5EA0">
        <w:rPr>
          <w:rFonts w:ascii="GHEA Grapalat" w:hAnsi="GHEA Grapalat"/>
        </w:rPr>
        <w:t>и</w:t>
      </w:r>
      <w:proofErr w:type="spellEnd"/>
      <w:r w:rsidRPr="00DA5EA0">
        <w:rPr>
          <w:rFonts w:ascii="GHEA Grapalat" w:hAnsi="GHEA Grapalat"/>
        </w:rPr>
        <w:t xml:space="preserve"> в соответствии с требованиями приглашения подает заявку.</w:t>
      </w:r>
    </w:p>
    <w:p w14:paraId="3DA5BC9A"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A413285"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23BD23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BFD314B"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B5900DC" w14:textId="77777777" w:rsidR="000612B9" w:rsidRDefault="000612B9" w:rsidP="00B46D58">
      <w:pPr>
        <w:jc w:val="both"/>
        <w:rPr>
          <w:rFonts w:ascii="GHEA Grapalat" w:hAnsi="GHEA Grapalat"/>
        </w:rPr>
      </w:pPr>
    </w:p>
    <w:p w14:paraId="4082C001" w14:textId="77777777"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14:paraId="730CB62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9B52DE4" w14:textId="77777777" w:rsidR="000612B9" w:rsidRDefault="000612B9" w:rsidP="00B46D58">
      <w:pPr>
        <w:jc w:val="both"/>
        <w:rPr>
          <w:rFonts w:ascii="GHEA Grapalat" w:hAnsi="GHEA Grapalat"/>
        </w:rPr>
      </w:pPr>
    </w:p>
    <w:p w14:paraId="46AE6C5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14:paraId="2C7FA172" w14:textId="77777777"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 xml:space="preserve">учетный </w:t>
      </w:r>
      <w:proofErr w:type="spellStart"/>
      <w:r w:rsidRPr="000C1746">
        <w:rPr>
          <w:rFonts w:ascii="GHEA Grapalat" w:hAnsi="GHEA Grapalat"/>
          <w:sz w:val="16"/>
        </w:rPr>
        <w:t>номерналогоплательщика</w:t>
      </w:r>
      <w:proofErr w:type="spellEnd"/>
    </w:p>
    <w:p w14:paraId="376169B5" w14:textId="77777777" w:rsidR="00B138F3" w:rsidRDefault="00B138F3" w:rsidP="00B46D58">
      <w:pPr>
        <w:jc w:val="both"/>
        <w:rPr>
          <w:rFonts w:ascii="GHEA Grapalat" w:hAnsi="GHEA Grapalat"/>
        </w:rPr>
      </w:pPr>
    </w:p>
    <w:p w14:paraId="2F210FAF"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26378A1" w14:textId="77777777"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5D1779F9" w14:textId="77777777" w:rsidR="00B138F3" w:rsidRDefault="00B138F3" w:rsidP="00F96993">
      <w:pPr>
        <w:jc w:val="both"/>
        <w:rPr>
          <w:rFonts w:ascii="GHEA Grapalat" w:hAnsi="GHEA Grapalat"/>
        </w:rPr>
      </w:pPr>
    </w:p>
    <w:p w14:paraId="68AF3C37"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5A6065D" w14:textId="77777777"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14:paraId="6D4EE557" w14:textId="77777777" w:rsidR="00B16483" w:rsidRDefault="00B16483" w:rsidP="00F96993">
      <w:pPr>
        <w:jc w:val="both"/>
        <w:rPr>
          <w:rFonts w:ascii="GHEA Grapalat" w:hAnsi="GHEA Grapalat"/>
          <w:sz w:val="18"/>
          <w:szCs w:val="18"/>
        </w:rPr>
      </w:pPr>
    </w:p>
    <w:p w14:paraId="06C1265B"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14:paraId="3AE92C54" w14:textId="77777777"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14:paraId="1E565FFE" w14:textId="77777777" w:rsidR="00B16483" w:rsidRPr="00D3436F" w:rsidRDefault="00B16483" w:rsidP="00B16483">
      <w:pPr>
        <w:tabs>
          <w:tab w:val="left" w:pos="7371"/>
        </w:tabs>
        <w:spacing w:after="160"/>
        <w:ind w:left="3544" w:firstLine="3"/>
        <w:jc w:val="both"/>
        <w:rPr>
          <w:rFonts w:ascii="GHEA Grapalat" w:hAnsi="GHEA Grapalat"/>
          <w:sz w:val="16"/>
        </w:rPr>
      </w:pPr>
    </w:p>
    <w:p w14:paraId="72AD6611"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01318F5E"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4C7823F" w14:textId="7E252DF7" w:rsidR="00F220D2" w:rsidRDefault="006B3E56" w:rsidP="00F220D2">
      <w:pPr>
        <w:pStyle w:val="a3"/>
        <w:spacing w:line="240" w:lineRule="auto"/>
        <w:jc w:val="center"/>
        <w:rPr>
          <w:rFonts w:ascii="GHEA Grapalat" w:hAnsi="GHEA Grapalat"/>
          <w:b/>
          <w:i w:val="0"/>
          <w:lang w:val="af-ZA"/>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Sylfaen" w:hAnsi="Sylfaen"/>
          <w:lang w:val="af-ZA"/>
        </w:rPr>
        <w:t xml:space="preserve"> </w:t>
      </w:r>
      <w:r w:rsidR="00F220D2">
        <w:rPr>
          <w:rFonts w:ascii="GHEA Grapalat" w:hAnsi="GHEA Grapalat"/>
          <w:b/>
          <w:i w:val="0"/>
          <w:lang w:val="af-ZA"/>
        </w:rPr>
        <w:t xml:space="preserve">   </w:t>
      </w:r>
    </w:p>
    <w:p w14:paraId="6555BFEB" w14:textId="04DC84E1" w:rsidR="006B3E56" w:rsidRPr="003D58E1" w:rsidRDefault="006B3E56" w:rsidP="00503D3E">
      <w:pPr>
        <w:pStyle w:val="Char1"/>
        <w:widowControl w:val="0"/>
        <w:numPr>
          <w:ilvl w:val="0"/>
          <w:numId w:val="1"/>
        </w:numPr>
        <w:jc w:val="both"/>
        <w:rPr>
          <w:rFonts w:ascii="GHEA Grapalat" w:hAnsi="GHEA Grapalat" w:cs="Arial"/>
        </w:rPr>
      </w:pP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14:paraId="0A1F8D0A" w14:textId="790ED061" w:rsidR="00F220D2" w:rsidRDefault="006B3E56" w:rsidP="00F220D2">
      <w:pPr>
        <w:pStyle w:val="a3"/>
        <w:spacing w:line="240" w:lineRule="auto"/>
        <w:jc w:val="center"/>
        <w:rPr>
          <w:rFonts w:ascii="GHEA Grapalat" w:hAnsi="GHEA Grapalat"/>
          <w:b/>
          <w:i w:val="0"/>
          <w:lang w:val="af-ZA"/>
        </w:rPr>
      </w:pPr>
      <w:r w:rsidRPr="009B531B">
        <w:rPr>
          <w:rFonts w:ascii="GHEA Grapalat" w:hAnsi="GHEA Grapalat"/>
        </w:rPr>
        <w:t xml:space="preserve">в рамках участия в </w:t>
      </w:r>
      <w:r w:rsidR="00305944" w:rsidRPr="009B531B">
        <w:rPr>
          <w:rFonts w:ascii="GHEA Grapalat" w:hAnsi="GHEA Grapalat"/>
        </w:rPr>
        <w:t xml:space="preserve">открытом </w:t>
      </w:r>
      <w:proofErr w:type="spellStart"/>
      <w:r w:rsidR="00305944" w:rsidRPr="009B531B">
        <w:rPr>
          <w:rFonts w:ascii="GHEA Grapalat" w:hAnsi="GHEA Grapalat"/>
        </w:rPr>
        <w:t>конкурсе</w:t>
      </w:r>
      <w:r w:rsidRPr="009B531B">
        <w:rPr>
          <w:rFonts w:ascii="GHEA Grapalat" w:hAnsi="GHEA Grapalat"/>
        </w:rPr>
        <w:t>под</w:t>
      </w:r>
      <w:proofErr w:type="spellEnd"/>
      <w:r w:rsidRPr="009B531B">
        <w:rPr>
          <w:rFonts w:ascii="GHEA Grapalat" w:hAnsi="GHEA Grapalat"/>
        </w:rPr>
        <w:t xml:space="preserve">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25B0921C" w14:textId="777279F8" w:rsidR="006B3E56" w:rsidRPr="009B531B" w:rsidRDefault="006B3E56" w:rsidP="00503D3E">
      <w:pPr>
        <w:pStyle w:val="Char1"/>
        <w:widowControl w:val="0"/>
        <w:numPr>
          <w:ilvl w:val="0"/>
          <w:numId w:val="2"/>
        </w:numPr>
        <w:tabs>
          <w:tab w:val="left" w:pos="567"/>
        </w:tabs>
        <w:jc w:val="both"/>
        <w:rPr>
          <w:rFonts w:ascii="GHEA Grapalat" w:hAnsi="GHEA Grapalat"/>
        </w:rPr>
      </w:pPr>
      <w:r w:rsidRPr="009B531B">
        <w:rPr>
          <w:rFonts w:ascii="GHEA Grapalat" w:hAnsi="GHEA Grapalat"/>
        </w:rPr>
        <w:t xml:space="preserve">не допускал и (или) не допустит злоупотребления доминирующим положением и </w:t>
      </w:r>
      <w:proofErr w:type="spellStart"/>
      <w:r w:rsidRPr="009B531B">
        <w:rPr>
          <w:rFonts w:ascii="GHEA Grapalat" w:hAnsi="GHEA Grapalat"/>
        </w:rPr>
        <w:t>антиконкурентного</w:t>
      </w:r>
      <w:proofErr w:type="spellEnd"/>
      <w:r w:rsidRPr="009B531B">
        <w:rPr>
          <w:rFonts w:ascii="GHEA Grapalat" w:hAnsi="GHEA Grapalat"/>
        </w:rPr>
        <w:t xml:space="preserve"> соглашения,</w:t>
      </w:r>
    </w:p>
    <w:p w14:paraId="01E20528" w14:textId="77777777" w:rsidR="006B3E56" w:rsidRDefault="006B3E56" w:rsidP="00503D3E">
      <w:pPr>
        <w:pStyle w:val="Char1"/>
        <w:widowControl w:val="0"/>
        <w:numPr>
          <w:ilvl w:val="0"/>
          <w:numId w:val="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56EC7FDC"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9F1FAD5"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3309B0A"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AB8AA6B"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96EB84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79FEA09" w14:textId="77777777" w:rsidR="006B3E56" w:rsidRDefault="006B3E56" w:rsidP="00B46D58">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3CE23350"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proofErr w:type="spellStart"/>
      <w:r w:rsidR="004A5C6D">
        <w:rPr>
          <w:rFonts w:ascii="GHEA Grapalat" w:hAnsi="GHEA Grapalat"/>
        </w:rPr>
        <w:t>представляет</w:t>
      </w:r>
      <w:r w:rsidR="009A73EA" w:rsidRPr="006B2B1A">
        <w:rPr>
          <w:rFonts w:ascii="GHEA Grapalat" w:hAnsi="GHEA Grapalat"/>
        </w:rPr>
        <w:t>ссылк</w:t>
      </w:r>
      <w:r w:rsidR="009A73EA">
        <w:rPr>
          <w:rFonts w:ascii="GHEA Grapalat" w:hAnsi="GHEA Grapalat"/>
        </w:rPr>
        <w:t>у</w:t>
      </w:r>
      <w:proofErr w:type="spellEnd"/>
      <w:r w:rsidR="009A73EA" w:rsidRPr="006B2B1A">
        <w:rPr>
          <w:rFonts w:ascii="GHEA Grapalat" w:hAnsi="GHEA Grapalat"/>
        </w:rPr>
        <w:t xml:space="preserve"> на </w:t>
      </w:r>
      <w:proofErr w:type="spellStart"/>
      <w:r w:rsidR="009A73EA" w:rsidRPr="006B2B1A">
        <w:rPr>
          <w:rFonts w:ascii="GHEA Grapalat" w:hAnsi="GHEA Grapalat"/>
        </w:rPr>
        <w:t>сайт</w:t>
      </w:r>
      <w:r w:rsidR="009A73EA">
        <w:rPr>
          <w:rFonts w:ascii="GHEA Grapalat" w:hAnsi="GHEA Grapalat"/>
        </w:rPr>
        <w:t>,</w:t>
      </w:r>
      <w:r w:rsidR="009A73EA" w:rsidRPr="006B2B1A">
        <w:rPr>
          <w:rFonts w:ascii="GHEA Grapalat" w:hAnsi="GHEA Grapalat"/>
        </w:rPr>
        <w:t>содержащий</w:t>
      </w:r>
      <w:proofErr w:type="spellEnd"/>
    </w:p>
    <w:p w14:paraId="4CD747F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79EFFE7B"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lastRenderedPageBreak/>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8"/>
        <w:t>**</w:t>
      </w:r>
      <w:r>
        <w:rPr>
          <w:rFonts w:ascii="GHEA Grapalat" w:hAnsi="GHEA Grapalat"/>
          <w:sz w:val="28"/>
          <w:szCs w:val="28"/>
        </w:rPr>
        <w:t>.</w:t>
      </w:r>
      <w:r w:rsidR="007D1008" w:rsidRPr="009A73EA">
        <w:rPr>
          <w:rFonts w:ascii="GHEA Grapalat" w:hAnsi="GHEA Grapalat"/>
        </w:rPr>
        <w:br w:type="page"/>
      </w:r>
    </w:p>
    <w:p w14:paraId="0702A049" w14:textId="77777777" w:rsidR="00923711" w:rsidRDefault="00923711">
      <w:pPr>
        <w:rPr>
          <w:rFonts w:ascii="GHEA Grapalat" w:hAnsi="GHEA Grapalat"/>
        </w:rPr>
      </w:pPr>
    </w:p>
    <w:p w14:paraId="0ACBBDB4" w14:textId="77777777" w:rsidR="00110534" w:rsidRDefault="00110534" w:rsidP="00B46D58">
      <w:pPr>
        <w:jc w:val="both"/>
        <w:rPr>
          <w:rFonts w:ascii="GHEA Grapalat" w:hAnsi="GHEA Grapalat"/>
        </w:rPr>
      </w:pPr>
    </w:p>
    <w:p w14:paraId="45396A2C"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14:paraId="46AAF446" w14:textId="77777777"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14:paraId="2769F68D"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14:paraId="27243FE3" w14:textId="77777777" w:rsidR="00F855BB" w:rsidRDefault="00F855BB" w:rsidP="00B46D58">
      <w:pPr>
        <w:tabs>
          <w:tab w:val="left" w:pos="7371"/>
        </w:tabs>
        <w:spacing w:after="160"/>
        <w:ind w:left="3544" w:firstLine="3"/>
        <w:jc w:val="both"/>
        <w:rPr>
          <w:rFonts w:ascii="GHEA Grapalat" w:hAnsi="GHEA Grapalat"/>
          <w:sz w:val="16"/>
          <w:lang w:val="hy-AM"/>
        </w:rPr>
      </w:pPr>
    </w:p>
    <w:p w14:paraId="34B3B7F0"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6DA44F2C" w14:textId="77777777" w:rsidR="006B3E56" w:rsidRPr="00D3436F" w:rsidRDefault="006B3E56" w:rsidP="00B46D58">
      <w:pPr>
        <w:tabs>
          <w:tab w:val="left" w:pos="7371"/>
        </w:tabs>
        <w:spacing w:after="160"/>
        <w:ind w:left="3544" w:firstLine="3"/>
        <w:jc w:val="both"/>
        <w:rPr>
          <w:rFonts w:ascii="GHEA Grapalat" w:hAnsi="GHEA Grapalat"/>
          <w:sz w:val="16"/>
        </w:rPr>
      </w:pPr>
    </w:p>
    <w:p w14:paraId="537E34C8" w14:textId="77777777" w:rsidR="006B3E56" w:rsidRPr="00770B03" w:rsidRDefault="006B3E56" w:rsidP="00B46D58">
      <w:pPr>
        <w:tabs>
          <w:tab w:val="left" w:pos="7371"/>
        </w:tabs>
        <w:spacing w:after="160"/>
        <w:ind w:left="3544" w:firstLine="3"/>
        <w:jc w:val="both"/>
        <w:rPr>
          <w:rFonts w:ascii="GHEA Grapalat" w:hAnsi="GHEA Grapalat"/>
          <w:sz w:val="16"/>
        </w:rPr>
      </w:pPr>
    </w:p>
    <w:p w14:paraId="2BBBC8C8"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E125840"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0D086EA"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AD4758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14:paraId="23AEAB6B" w14:textId="77777777" w:rsidR="00123294" w:rsidRDefault="00123294" w:rsidP="00B46D58">
      <w:pPr>
        <w:rPr>
          <w:rFonts w:ascii="GHEA Grapalat" w:hAnsi="GHEA Grapalat"/>
          <w:b/>
        </w:rPr>
      </w:pPr>
      <w:r>
        <w:rPr>
          <w:rFonts w:ascii="GHEA Grapalat" w:hAnsi="GHEA Grapalat"/>
          <w:b/>
        </w:rPr>
        <w:br w:type="page"/>
      </w:r>
    </w:p>
    <w:p w14:paraId="7EF2FD36" w14:textId="77777777" w:rsidR="00B048B2" w:rsidRDefault="00B048B2" w:rsidP="00B46D58">
      <w:pPr>
        <w:rPr>
          <w:rFonts w:ascii="GHEA Grapalat" w:hAnsi="GHEA Grapalat"/>
          <w:b/>
        </w:rPr>
      </w:pPr>
    </w:p>
    <w:p w14:paraId="4AE8FC8C" w14:textId="77777777" w:rsidR="00D043C1" w:rsidRPr="009044F1" w:rsidRDefault="00D043C1" w:rsidP="00F220D2">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5E3C2079" w14:textId="34C8AB44" w:rsidR="00F220D2" w:rsidRDefault="00D043C1" w:rsidP="00F220D2">
      <w:pPr>
        <w:pStyle w:val="a3"/>
        <w:spacing w:line="240" w:lineRule="auto"/>
        <w:jc w:val="right"/>
        <w:rPr>
          <w:rFonts w:ascii="GHEA Grapalat" w:hAnsi="GHEA Grapalat"/>
          <w:b/>
          <w:i w:val="0"/>
          <w:lang w:val="af-ZA"/>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Sylfaen" w:hAnsi="Sylfaen"/>
          <w:lang w:val="af-ZA"/>
        </w:rPr>
        <w:t xml:space="preserve"> </w:t>
      </w:r>
      <w:r w:rsidR="00F220D2">
        <w:rPr>
          <w:rFonts w:ascii="GHEA Grapalat" w:hAnsi="GHEA Grapalat"/>
          <w:b/>
          <w:i w:val="0"/>
          <w:lang w:val="af-ZA"/>
        </w:rPr>
        <w:t xml:space="preserve">   </w:t>
      </w:r>
    </w:p>
    <w:p w14:paraId="556767BB" w14:textId="43B6BB6A" w:rsidR="00D043C1" w:rsidRPr="009044F1" w:rsidRDefault="00D043C1" w:rsidP="00F220D2">
      <w:pPr>
        <w:pStyle w:val="31"/>
        <w:widowControl w:val="0"/>
        <w:spacing w:after="160" w:line="240" w:lineRule="auto"/>
        <w:jc w:val="right"/>
        <w:rPr>
          <w:rFonts w:ascii="GHEA Grapalat" w:hAnsi="GHEA Grapalat"/>
          <w:b/>
          <w:i/>
          <w:sz w:val="24"/>
          <w:szCs w:val="24"/>
        </w:rPr>
      </w:pPr>
      <w:r w:rsidRPr="009044F1">
        <w:rPr>
          <w:rFonts w:ascii="GHEA Grapalat" w:hAnsi="GHEA Grapalat"/>
          <w:b/>
          <w:i/>
          <w:sz w:val="24"/>
          <w:szCs w:val="24"/>
        </w:rPr>
        <w:t>ПОЛНОЕ ОПИСАНИЕ</w:t>
      </w:r>
    </w:p>
    <w:p w14:paraId="7B0347EC"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47EB2484"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22E4B87E"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14:paraId="3B8679C3"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C31A43A" w14:textId="1E36B5D6" w:rsidR="00F220D2" w:rsidRDefault="00D043C1" w:rsidP="00F220D2">
      <w:pPr>
        <w:pStyle w:val="a3"/>
        <w:spacing w:line="240" w:lineRule="auto"/>
        <w:jc w:val="center"/>
        <w:rPr>
          <w:rFonts w:ascii="GHEA Grapalat" w:hAnsi="GHEA Grapalat"/>
          <w:b/>
          <w:i w:val="0"/>
          <w:lang w:val="af-ZA"/>
        </w:rPr>
      </w:pPr>
      <w:r w:rsidRPr="009044F1">
        <w:rPr>
          <w:rFonts w:ascii="GHEA Grapalat" w:hAnsi="GHEA Grapalat"/>
        </w:rPr>
        <w:t xml:space="preserve">рамках открытого конкурса 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C965CE">
        <w:rPr>
          <w:rFonts w:ascii="Sylfaen" w:hAnsi="Sylfaen"/>
          <w:b/>
          <w:bCs/>
          <w:lang w:val="af-ZA"/>
        </w:rPr>
        <w:t>5</w:t>
      </w:r>
      <w:r w:rsidR="00F220D2" w:rsidRPr="00EC4863">
        <w:rPr>
          <w:rFonts w:ascii="Sylfaen" w:hAnsi="Sylfaen"/>
          <w:b/>
          <w:bCs/>
          <w:lang w:val="af-ZA"/>
        </w:rPr>
        <w:t>/0</w:t>
      </w:r>
      <w:r w:rsidR="00C965CE">
        <w:rPr>
          <w:rFonts w:ascii="Sylfaen" w:hAnsi="Sylfaen"/>
          <w:b/>
          <w:bCs/>
          <w:lang w:val="af-ZA"/>
        </w:rPr>
        <w:t>1</w:t>
      </w:r>
      <w:r w:rsidR="00F220D2">
        <w:rPr>
          <w:rFonts w:ascii="Sylfaen" w:hAnsi="Sylfaen"/>
          <w:lang w:val="af-ZA"/>
        </w:rPr>
        <w:t xml:space="preserve"> </w:t>
      </w:r>
      <w:r w:rsidR="00F220D2">
        <w:rPr>
          <w:rFonts w:ascii="GHEA Grapalat" w:hAnsi="GHEA Grapalat"/>
          <w:b/>
          <w:i w:val="0"/>
          <w:lang w:val="af-ZA"/>
        </w:rPr>
        <w:t xml:space="preserve">   </w:t>
      </w:r>
    </w:p>
    <w:p w14:paraId="30FA0C53" w14:textId="57761AF0"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ниже по лотам </w:t>
      </w:r>
      <w:proofErr w:type="spellStart"/>
      <w:r w:rsidRPr="009044F1">
        <w:rPr>
          <w:rFonts w:ascii="GHEA Grapalat" w:hAnsi="GHEA Grapalat"/>
        </w:rPr>
        <w:t>представляетполное</w:t>
      </w:r>
      <w:proofErr w:type="spellEnd"/>
      <w:r w:rsidRPr="009044F1">
        <w:rPr>
          <w:rFonts w:ascii="GHEA Grapalat" w:hAnsi="GHEA Grapalat"/>
        </w:rPr>
        <w:t xml:space="preserve">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6D3FBEA1" w14:textId="77777777" w:rsidTr="00FF3F2A">
        <w:tc>
          <w:tcPr>
            <w:tcW w:w="1042" w:type="dxa"/>
            <w:vMerge w:val="restart"/>
            <w:vAlign w:val="center"/>
          </w:tcPr>
          <w:p w14:paraId="03B7A7DE" w14:textId="77777777" w:rsidR="00EE1022" w:rsidRDefault="00EE1022" w:rsidP="00FF3F2A">
            <w:pPr>
              <w:widowControl w:val="0"/>
              <w:jc w:val="center"/>
              <w:rPr>
                <w:rFonts w:ascii="GHEA Grapalat" w:hAnsi="GHEA Grapalat"/>
                <w:b/>
                <w:sz w:val="20"/>
                <w:szCs w:val="20"/>
              </w:rPr>
            </w:pPr>
          </w:p>
          <w:p w14:paraId="37AFAFB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69F4BE9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6036FBFE" w14:textId="77777777" w:rsidTr="000811C1">
        <w:trPr>
          <w:trHeight w:val="696"/>
        </w:trPr>
        <w:tc>
          <w:tcPr>
            <w:tcW w:w="1042" w:type="dxa"/>
            <w:vMerge/>
            <w:vAlign w:val="center"/>
          </w:tcPr>
          <w:p w14:paraId="41810D4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EE7B1D1"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699D61E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5C2105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0F8EA1E"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383A299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A5A2B2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74BE433C" w14:textId="77777777" w:rsidTr="00FF3F2A">
        <w:tc>
          <w:tcPr>
            <w:tcW w:w="1042" w:type="dxa"/>
          </w:tcPr>
          <w:p w14:paraId="386E244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4728BE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96F4F5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E440F8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414941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648245D7"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7D1C1E05" w14:textId="77777777" w:rsidTr="00FF3F2A">
        <w:tc>
          <w:tcPr>
            <w:tcW w:w="1042" w:type="dxa"/>
          </w:tcPr>
          <w:p w14:paraId="422657D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404ED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C24E19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0DEF36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CFEFBE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D136BD1"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2DB267A1" w14:textId="77777777" w:rsidTr="00FF3F2A">
        <w:tc>
          <w:tcPr>
            <w:tcW w:w="1042" w:type="dxa"/>
          </w:tcPr>
          <w:p w14:paraId="3AB891A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5B802B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F4DF56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CCC947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0F67579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0A991474"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303E5BE3" w14:textId="77777777" w:rsidR="00D043C1" w:rsidRDefault="00D043C1" w:rsidP="00D043C1">
      <w:pPr>
        <w:widowControl w:val="0"/>
        <w:tabs>
          <w:tab w:val="left" w:pos="6804"/>
        </w:tabs>
        <w:jc w:val="center"/>
        <w:rPr>
          <w:rFonts w:ascii="GHEA Grapalat" w:hAnsi="GHEA Grapalat"/>
          <w:lang w:val="en-US"/>
        </w:rPr>
      </w:pPr>
    </w:p>
    <w:p w14:paraId="6357E97B"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EA5019B"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B3B5CB1" w14:textId="77777777" w:rsidR="00D043C1" w:rsidRPr="008875C7" w:rsidRDefault="00D043C1" w:rsidP="00D043C1">
      <w:pPr>
        <w:widowControl w:val="0"/>
        <w:spacing w:after="160"/>
        <w:jc w:val="right"/>
        <w:rPr>
          <w:rFonts w:ascii="GHEA Grapalat" w:hAnsi="GHEA Grapalat"/>
        </w:rPr>
      </w:pPr>
    </w:p>
    <w:p w14:paraId="0F5FD3C9"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6A4C858E" w14:textId="77777777" w:rsidR="00D043C1" w:rsidRDefault="00D043C1" w:rsidP="00D043C1">
      <w:pPr>
        <w:rPr>
          <w:rFonts w:ascii="GHEA Grapalat" w:hAnsi="GHEA Grapalat"/>
        </w:rPr>
      </w:pPr>
      <w:r>
        <w:rPr>
          <w:rFonts w:ascii="GHEA Grapalat" w:hAnsi="GHEA Grapalat"/>
        </w:rPr>
        <w:br w:type="page"/>
      </w:r>
    </w:p>
    <w:p w14:paraId="14AC99FD" w14:textId="77777777" w:rsidR="00AB6E69" w:rsidRDefault="00AB6E69" w:rsidP="00F220D2">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3C9C4CFC" w14:textId="77777777" w:rsidR="00AB6E69" w:rsidRPr="00FA6464" w:rsidRDefault="00AB6E69" w:rsidP="00F220D2">
      <w:pPr>
        <w:jc w:val="right"/>
        <w:rPr>
          <w:rFonts w:ascii="GHEA Grapalat" w:hAnsi="GHEA Grapalat"/>
          <w:b/>
        </w:rPr>
      </w:pPr>
      <w:r w:rsidRPr="001439BD">
        <w:rPr>
          <w:rFonts w:ascii="GHEA Grapalat" w:hAnsi="GHEA Grapalat"/>
          <w:b/>
        </w:rPr>
        <w:t>к Приглашению на открытый конкурс</w:t>
      </w:r>
    </w:p>
    <w:p w14:paraId="5886B370" w14:textId="0ACC6B0B" w:rsidR="00F220D2" w:rsidRDefault="00AB6E69" w:rsidP="00F220D2">
      <w:pPr>
        <w:pStyle w:val="a3"/>
        <w:spacing w:line="240" w:lineRule="auto"/>
        <w:jc w:val="right"/>
        <w:rPr>
          <w:rFonts w:ascii="GHEA Grapalat" w:hAnsi="GHEA Grapalat"/>
          <w:b/>
          <w:i w:val="0"/>
          <w:lang w:val="af-ZA"/>
        </w:rPr>
      </w:pPr>
      <w:r w:rsidRPr="009044F1">
        <w:rPr>
          <w:rFonts w:ascii="GHEA Grapalat" w:hAnsi="GHEA Grapalat"/>
          <w:b/>
          <w:sz w:val="24"/>
          <w:szCs w:val="24"/>
        </w:rPr>
        <w:t xml:space="preserve">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302D0ACA" w14:textId="429EB48B" w:rsidR="00F016A2" w:rsidRDefault="00F016A2" w:rsidP="00F220D2">
      <w:pPr>
        <w:pStyle w:val="3"/>
        <w:keepNext w:val="0"/>
        <w:widowControl w:val="0"/>
        <w:spacing w:after="160" w:line="240" w:lineRule="auto"/>
        <w:ind w:firstLine="567"/>
        <w:jc w:val="right"/>
        <w:rPr>
          <w:rFonts w:ascii="GHEA Grapalat" w:hAnsi="GHEA Grapalat"/>
          <w:b/>
        </w:rPr>
      </w:pPr>
      <w:r>
        <w:rPr>
          <w:rFonts w:ascii="GHEA Grapalat" w:hAnsi="GHEA Grapalat"/>
          <w:b/>
        </w:rPr>
        <w:t>ФОРМА</w:t>
      </w:r>
    </w:p>
    <w:p w14:paraId="4B03C784"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B09EE83" w14:textId="77777777" w:rsidR="00F016A2" w:rsidRPr="00ED3A13" w:rsidRDefault="00F016A2" w:rsidP="00F016A2">
      <w:pPr>
        <w:ind w:left="360" w:hanging="360"/>
        <w:jc w:val="center"/>
        <w:rPr>
          <w:rFonts w:ascii="GHEA Grapalat" w:eastAsia="GHEA Grapalat" w:hAnsi="GHEA Grapalat" w:cs="GHEA Grapalat"/>
          <w:b/>
        </w:rPr>
      </w:pPr>
    </w:p>
    <w:p w14:paraId="77101671" w14:textId="77777777" w:rsidR="00F016A2" w:rsidRPr="00FD1EE4" w:rsidRDefault="00F016A2" w:rsidP="00503D3E">
      <w:pPr>
        <w:numPr>
          <w:ilvl w:val="0"/>
          <w:numId w:val="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F39DAD2"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2F2DFDE2" w14:textId="77777777" w:rsidTr="004700AE">
        <w:tc>
          <w:tcPr>
            <w:tcW w:w="2836" w:type="dxa"/>
            <w:shd w:val="clear" w:color="auto" w:fill="D9E2F3"/>
            <w:vAlign w:val="center"/>
          </w:tcPr>
          <w:p w14:paraId="298C882D"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F50F0AE"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A7AA080" w14:textId="77777777" w:rsidTr="004700AE">
        <w:tc>
          <w:tcPr>
            <w:tcW w:w="2836" w:type="dxa"/>
            <w:shd w:val="clear" w:color="auto" w:fill="D9E2F3"/>
            <w:vAlign w:val="center"/>
          </w:tcPr>
          <w:p w14:paraId="12718332"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7C2E29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30FA0E22" w14:textId="77777777" w:rsidTr="004700AE">
        <w:tc>
          <w:tcPr>
            <w:tcW w:w="2836" w:type="dxa"/>
            <w:shd w:val="clear" w:color="auto" w:fill="D9E2F3"/>
            <w:vAlign w:val="center"/>
          </w:tcPr>
          <w:p w14:paraId="4D6C47CF"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0BAD09"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8A5CD9F" w14:textId="77777777" w:rsidTr="004700AE">
        <w:tc>
          <w:tcPr>
            <w:tcW w:w="2836" w:type="dxa"/>
            <w:shd w:val="clear" w:color="auto" w:fill="D9E2F3"/>
            <w:vAlign w:val="center"/>
          </w:tcPr>
          <w:p w14:paraId="03FCFC5B"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B69E5E9"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33D13B27" w14:textId="77777777" w:rsidTr="004700AE">
        <w:tc>
          <w:tcPr>
            <w:tcW w:w="2836" w:type="dxa"/>
            <w:shd w:val="clear" w:color="auto" w:fill="D9E2F3"/>
            <w:vAlign w:val="center"/>
          </w:tcPr>
          <w:p w14:paraId="1BCE2C86"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14:paraId="4F8EC966"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DC96F56" w14:textId="77777777" w:rsidTr="004700AE">
        <w:tc>
          <w:tcPr>
            <w:tcW w:w="2836" w:type="dxa"/>
            <w:shd w:val="clear" w:color="auto" w:fill="D9E2F3"/>
            <w:vAlign w:val="center"/>
          </w:tcPr>
          <w:p w14:paraId="7CD70CA0"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Государстворегистрации</w:t>
            </w:r>
            <w:proofErr w:type="spellEnd"/>
          </w:p>
        </w:tc>
        <w:tc>
          <w:tcPr>
            <w:tcW w:w="6180" w:type="dxa"/>
            <w:vAlign w:val="center"/>
          </w:tcPr>
          <w:p w14:paraId="610C3E93" w14:textId="77777777" w:rsidR="00F016A2" w:rsidRPr="00FD1EE4" w:rsidRDefault="00F016A2" w:rsidP="004700AE">
            <w:pPr>
              <w:spacing w:before="240" w:after="240"/>
              <w:ind w:left="993" w:hanging="851"/>
              <w:rPr>
                <w:rFonts w:ascii="GHEA Grapalat" w:eastAsia="GHEA Grapalat" w:hAnsi="GHEA Grapalat" w:cs="GHEA Grapalat"/>
              </w:rPr>
            </w:pPr>
          </w:p>
        </w:tc>
      </w:tr>
      <w:tr w:rsidR="00F016A2" w:rsidRPr="00FD1EE4" w14:paraId="781085B5" w14:textId="77777777" w:rsidTr="004700AE">
        <w:tc>
          <w:tcPr>
            <w:tcW w:w="2836" w:type="dxa"/>
            <w:shd w:val="clear" w:color="auto" w:fill="D9E2F3"/>
            <w:vAlign w:val="center"/>
          </w:tcPr>
          <w:p w14:paraId="23C0F93B" w14:textId="77777777" w:rsidR="00F016A2" w:rsidRPr="00FD1EE4" w:rsidRDefault="00F016A2" w:rsidP="00503D3E">
            <w:pPr>
              <w:numPr>
                <w:ilvl w:val="2"/>
                <w:numId w:val="3"/>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D260EBF" w14:textId="77777777" w:rsidR="00F016A2" w:rsidRPr="00FD1EE4" w:rsidRDefault="00F016A2" w:rsidP="004700AE">
            <w:pPr>
              <w:spacing w:before="240" w:after="240"/>
              <w:ind w:left="993" w:hanging="851"/>
              <w:rPr>
                <w:rFonts w:ascii="GHEA Grapalat" w:eastAsia="GHEA Grapalat" w:hAnsi="GHEA Grapalat" w:cs="GHEA Grapalat"/>
              </w:rPr>
            </w:pPr>
          </w:p>
        </w:tc>
      </w:tr>
    </w:tbl>
    <w:p w14:paraId="2CE6662B"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8352513" w14:textId="77777777" w:rsidTr="004700AE">
        <w:tc>
          <w:tcPr>
            <w:tcW w:w="2835" w:type="dxa"/>
            <w:shd w:val="clear" w:color="auto" w:fill="D9E2F3"/>
            <w:vAlign w:val="center"/>
          </w:tcPr>
          <w:p w14:paraId="1DEA4B60"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05A6DDA"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21E4CD6" w14:textId="77777777" w:rsidTr="004700AE">
        <w:trPr>
          <w:trHeight w:val="1487"/>
        </w:trPr>
        <w:tc>
          <w:tcPr>
            <w:tcW w:w="2835" w:type="dxa"/>
            <w:shd w:val="clear" w:color="auto" w:fill="D9E2F3"/>
            <w:vAlign w:val="center"/>
          </w:tcPr>
          <w:p w14:paraId="59DC44C9"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247A8A9" w14:textId="77777777" w:rsidR="00F016A2" w:rsidRPr="00FD1EE4" w:rsidRDefault="00F016A2" w:rsidP="004700AE">
            <w:pPr>
              <w:spacing w:before="240" w:after="240"/>
              <w:rPr>
                <w:rFonts w:ascii="GHEA Grapalat" w:eastAsia="GHEA Grapalat" w:hAnsi="GHEA Grapalat" w:cs="GHEA Grapalat"/>
              </w:rPr>
            </w:pPr>
          </w:p>
        </w:tc>
      </w:tr>
    </w:tbl>
    <w:p w14:paraId="1F7687E2"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6A8A52" w14:textId="77777777" w:rsidTr="004700AE">
        <w:tc>
          <w:tcPr>
            <w:tcW w:w="2835" w:type="dxa"/>
            <w:shd w:val="clear" w:color="auto" w:fill="D9E2F3"/>
            <w:vAlign w:val="center"/>
          </w:tcPr>
          <w:p w14:paraId="2147B049" w14:textId="77777777" w:rsidR="00F016A2" w:rsidRPr="00FD1EE4" w:rsidRDefault="00F016A2" w:rsidP="00503D3E">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5642A96C"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54B566B" w14:textId="77777777" w:rsidTr="004700AE">
        <w:tc>
          <w:tcPr>
            <w:tcW w:w="2835" w:type="dxa"/>
            <w:shd w:val="clear" w:color="auto" w:fill="D9E2F3"/>
            <w:vAlign w:val="center"/>
          </w:tcPr>
          <w:p w14:paraId="50494FD1" w14:textId="77777777" w:rsidR="00F016A2" w:rsidRPr="00FD1EE4" w:rsidRDefault="00F016A2" w:rsidP="00503D3E">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2787F193"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B153255" w14:textId="77777777" w:rsidTr="004700AE">
        <w:tc>
          <w:tcPr>
            <w:tcW w:w="2835" w:type="dxa"/>
            <w:shd w:val="clear" w:color="auto" w:fill="D9E2F3"/>
            <w:vAlign w:val="center"/>
          </w:tcPr>
          <w:p w14:paraId="563EFB52" w14:textId="77777777" w:rsidR="00F016A2" w:rsidRPr="00FD1EE4" w:rsidRDefault="00F016A2" w:rsidP="00503D3E">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93C5853" w14:textId="77777777" w:rsidR="00F016A2" w:rsidRPr="00FD1EE4" w:rsidRDefault="00F016A2" w:rsidP="004700AE">
            <w:pPr>
              <w:spacing w:before="240" w:after="240"/>
              <w:rPr>
                <w:rFonts w:ascii="GHEA Grapalat" w:eastAsia="GHEA Grapalat" w:hAnsi="GHEA Grapalat" w:cs="GHEA Grapalat"/>
              </w:rPr>
            </w:pPr>
          </w:p>
        </w:tc>
      </w:tr>
    </w:tbl>
    <w:p w14:paraId="6738B9F9" w14:textId="77777777" w:rsidR="00F016A2" w:rsidRPr="00FD1EE4" w:rsidRDefault="00F016A2" w:rsidP="00F016A2">
      <w:pPr>
        <w:rPr>
          <w:rFonts w:ascii="GHEA Grapalat" w:eastAsia="GHEA Grapalat" w:hAnsi="GHEA Grapalat" w:cs="GHEA Grapalat"/>
        </w:rPr>
      </w:pPr>
    </w:p>
    <w:p w14:paraId="06437029"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64327B2E" w14:textId="77777777" w:rsidR="00F016A2" w:rsidRPr="009A52BE" w:rsidRDefault="00F016A2" w:rsidP="00503D3E">
      <w:pPr>
        <w:numPr>
          <w:ilvl w:val="0"/>
          <w:numId w:val="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FAC8CF1" w14:textId="77777777" w:rsidR="00F016A2" w:rsidRPr="004E2F96"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742AC2F" w14:textId="77777777" w:rsidTr="004700AE">
        <w:tc>
          <w:tcPr>
            <w:tcW w:w="2835" w:type="dxa"/>
            <w:shd w:val="clear" w:color="auto" w:fill="D9E2F3"/>
            <w:vAlign w:val="center"/>
          </w:tcPr>
          <w:p w14:paraId="19A7F5B6" w14:textId="77777777" w:rsidR="00F016A2" w:rsidRPr="00FD1EE4" w:rsidRDefault="00F016A2" w:rsidP="00503D3E">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B89F9D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C84A319" w14:textId="77777777" w:rsidTr="004700AE">
        <w:tc>
          <w:tcPr>
            <w:tcW w:w="2835" w:type="dxa"/>
            <w:shd w:val="clear" w:color="auto" w:fill="D9E2F3"/>
            <w:vAlign w:val="center"/>
          </w:tcPr>
          <w:p w14:paraId="33D46350"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5F2BE8A" w14:textId="77777777" w:rsidR="00F016A2" w:rsidRPr="00FD1EE4" w:rsidRDefault="00F016A2" w:rsidP="004700AE">
            <w:pPr>
              <w:spacing w:before="240" w:after="240"/>
              <w:rPr>
                <w:rFonts w:ascii="GHEA Grapalat" w:eastAsia="GHEA Grapalat" w:hAnsi="GHEA Grapalat" w:cs="GHEA Grapalat"/>
              </w:rPr>
            </w:pPr>
          </w:p>
        </w:tc>
      </w:tr>
    </w:tbl>
    <w:p w14:paraId="0771F6BD"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00B5E21" w14:textId="77777777" w:rsidTr="004700AE">
        <w:tc>
          <w:tcPr>
            <w:tcW w:w="2835" w:type="dxa"/>
            <w:shd w:val="clear" w:color="auto" w:fill="D9E2F3"/>
            <w:vAlign w:val="center"/>
          </w:tcPr>
          <w:p w14:paraId="3A135F7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4432C6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8E4E906" w14:textId="77777777" w:rsidTr="004700AE">
        <w:tc>
          <w:tcPr>
            <w:tcW w:w="2835" w:type="dxa"/>
            <w:shd w:val="clear" w:color="auto" w:fill="D9E2F3"/>
            <w:vAlign w:val="center"/>
          </w:tcPr>
          <w:p w14:paraId="7F271BB5"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A5EFB8C"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7F39DEA" w14:textId="77777777" w:rsidTr="004700AE">
        <w:tc>
          <w:tcPr>
            <w:tcW w:w="2835" w:type="dxa"/>
            <w:shd w:val="clear" w:color="auto" w:fill="D9E2F3"/>
            <w:vAlign w:val="center"/>
          </w:tcPr>
          <w:p w14:paraId="10CC69B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D015A5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4559DBD" w14:textId="77777777" w:rsidTr="004700AE">
        <w:tc>
          <w:tcPr>
            <w:tcW w:w="2835" w:type="dxa"/>
            <w:shd w:val="clear" w:color="auto" w:fill="D9E2F3"/>
            <w:vAlign w:val="center"/>
          </w:tcPr>
          <w:p w14:paraId="27FDD979"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08CCB07"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C6C11D5" w14:textId="77777777" w:rsidTr="004700AE">
        <w:tc>
          <w:tcPr>
            <w:tcW w:w="2835" w:type="dxa"/>
            <w:shd w:val="clear" w:color="auto" w:fill="D9E2F3"/>
            <w:vAlign w:val="center"/>
          </w:tcPr>
          <w:p w14:paraId="23913F77"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63C8FF9"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68353F0F" w14:textId="77777777" w:rsidTr="004700AE">
        <w:trPr>
          <w:trHeight w:val="1361"/>
        </w:trPr>
        <w:tc>
          <w:tcPr>
            <w:tcW w:w="2835" w:type="dxa"/>
            <w:shd w:val="clear" w:color="auto" w:fill="D9E2F3"/>
            <w:vAlign w:val="center"/>
          </w:tcPr>
          <w:p w14:paraId="48F4F211"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77F76045"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18B36EE" w14:textId="77777777" w:rsidTr="004700AE">
        <w:tc>
          <w:tcPr>
            <w:tcW w:w="2835" w:type="dxa"/>
            <w:shd w:val="clear" w:color="auto" w:fill="D9E2F3"/>
            <w:vAlign w:val="center"/>
          </w:tcPr>
          <w:p w14:paraId="5DC1165D"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83C78C" w14:textId="77777777" w:rsidR="00F016A2" w:rsidRPr="00FD1EE4" w:rsidRDefault="00F016A2" w:rsidP="004700AE">
            <w:pPr>
              <w:spacing w:before="240" w:after="240"/>
              <w:rPr>
                <w:rFonts w:ascii="GHEA Grapalat" w:eastAsia="GHEA Grapalat" w:hAnsi="GHEA Grapalat" w:cs="GHEA Grapalat"/>
              </w:rPr>
            </w:pPr>
          </w:p>
        </w:tc>
      </w:tr>
    </w:tbl>
    <w:p w14:paraId="54C6FF9B" w14:textId="77777777" w:rsidR="00F016A2" w:rsidRPr="00574FF7"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D06CD82" w14:textId="77777777" w:rsidTr="004700AE">
        <w:tc>
          <w:tcPr>
            <w:tcW w:w="2836" w:type="dxa"/>
            <w:shd w:val="clear" w:color="auto" w:fill="D9E2F3"/>
            <w:vAlign w:val="center"/>
          </w:tcPr>
          <w:p w14:paraId="7148D185" w14:textId="77777777" w:rsidR="00F016A2" w:rsidRPr="00FD1EE4" w:rsidRDefault="00F016A2" w:rsidP="00503D3E">
            <w:pPr>
              <w:numPr>
                <w:ilvl w:val="2"/>
                <w:numId w:val="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19ADC6C"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44DA92A" w14:textId="77777777" w:rsidTr="004700AE">
        <w:tc>
          <w:tcPr>
            <w:tcW w:w="2836" w:type="dxa"/>
            <w:shd w:val="clear" w:color="auto" w:fill="D9E2F3"/>
            <w:vAlign w:val="center"/>
          </w:tcPr>
          <w:p w14:paraId="0906EFDD" w14:textId="77777777" w:rsidR="00F016A2" w:rsidRPr="00FD1EE4" w:rsidRDefault="00F016A2" w:rsidP="00503D3E">
            <w:pPr>
              <w:numPr>
                <w:ilvl w:val="2"/>
                <w:numId w:val="3"/>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6A2C99AB"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C1031A7"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525F6D66"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1F4C449" w14:textId="77777777" w:rsidR="00F016A2" w:rsidRPr="00CB7DFD" w:rsidRDefault="00F016A2" w:rsidP="00503D3E">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161B0362"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E3910FC" w14:textId="77777777" w:rsidTr="004700AE">
        <w:tc>
          <w:tcPr>
            <w:tcW w:w="2837" w:type="dxa"/>
            <w:shd w:val="clear" w:color="auto" w:fill="D9E2F3"/>
            <w:vAlign w:val="center"/>
          </w:tcPr>
          <w:p w14:paraId="255D786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DE1E5C9"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6F5AE993" w14:textId="77777777" w:rsidTr="004700AE">
        <w:tc>
          <w:tcPr>
            <w:tcW w:w="2837" w:type="dxa"/>
            <w:shd w:val="clear" w:color="auto" w:fill="D9E2F3"/>
            <w:vAlign w:val="center"/>
          </w:tcPr>
          <w:p w14:paraId="5E4D5987"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87082E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1D08B53" w14:textId="77777777" w:rsidTr="004700AE">
        <w:tc>
          <w:tcPr>
            <w:tcW w:w="2837" w:type="dxa"/>
            <w:shd w:val="clear" w:color="auto" w:fill="D9E2F3"/>
            <w:vAlign w:val="center"/>
          </w:tcPr>
          <w:p w14:paraId="0DBFB0C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DEE80D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5401EF1" w14:textId="77777777" w:rsidTr="004700AE">
        <w:tc>
          <w:tcPr>
            <w:tcW w:w="2837" w:type="dxa"/>
            <w:shd w:val="clear" w:color="auto" w:fill="D9E2F3"/>
            <w:vAlign w:val="center"/>
          </w:tcPr>
          <w:p w14:paraId="087DA7E0"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79E031B"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3EA0EA1"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7EFBEF9"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1377C3A" w14:textId="77777777" w:rsidTr="004700AE">
        <w:tc>
          <w:tcPr>
            <w:tcW w:w="2837" w:type="dxa"/>
            <w:shd w:val="clear" w:color="auto" w:fill="D9E2F3"/>
            <w:vAlign w:val="center"/>
          </w:tcPr>
          <w:p w14:paraId="337E0B82" w14:textId="77777777" w:rsidR="00F016A2" w:rsidRPr="00B047A2"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58C44C9"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82F083E" w14:textId="77777777" w:rsidTr="004700AE">
        <w:tc>
          <w:tcPr>
            <w:tcW w:w="2837" w:type="dxa"/>
            <w:shd w:val="clear" w:color="auto" w:fill="D9E2F3"/>
            <w:vAlign w:val="center"/>
          </w:tcPr>
          <w:p w14:paraId="78A5B986"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8CB3EA5"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753AD10" w14:textId="77777777" w:rsidTr="004700AE">
        <w:tc>
          <w:tcPr>
            <w:tcW w:w="2837" w:type="dxa"/>
            <w:shd w:val="clear" w:color="auto" w:fill="D9E2F3"/>
            <w:vAlign w:val="center"/>
          </w:tcPr>
          <w:p w14:paraId="3F5C3D97"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14:paraId="50B3A87D"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E6E0132" w14:textId="77777777" w:rsidTr="004700AE">
        <w:tc>
          <w:tcPr>
            <w:tcW w:w="2837" w:type="dxa"/>
            <w:shd w:val="clear" w:color="auto" w:fill="D9E2F3"/>
            <w:vAlign w:val="center"/>
          </w:tcPr>
          <w:p w14:paraId="0022F6A3"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85C8B0D"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14F68A2"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D3095D6"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3BF0EED6" w14:textId="77777777" w:rsidR="00F016A2" w:rsidRPr="00FD1EE4" w:rsidRDefault="00F016A2" w:rsidP="00503D3E">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5075525"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9E189DB" w14:textId="77777777" w:rsidTr="004700AE">
        <w:tc>
          <w:tcPr>
            <w:tcW w:w="2836" w:type="dxa"/>
            <w:shd w:val="clear" w:color="auto" w:fill="D9E2F3"/>
            <w:vAlign w:val="center"/>
          </w:tcPr>
          <w:p w14:paraId="255A3845"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12D8204"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67C90628" w14:textId="77777777" w:rsidTr="004700AE">
        <w:tc>
          <w:tcPr>
            <w:tcW w:w="2836" w:type="dxa"/>
            <w:shd w:val="clear" w:color="auto" w:fill="D9E2F3"/>
            <w:vAlign w:val="center"/>
          </w:tcPr>
          <w:p w14:paraId="7C72451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6D1557A"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249DB82" w14:textId="77777777" w:rsidTr="004700AE">
        <w:tc>
          <w:tcPr>
            <w:tcW w:w="2836" w:type="dxa"/>
            <w:shd w:val="clear" w:color="auto" w:fill="D9E2F3"/>
            <w:vAlign w:val="center"/>
          </w:tcPr>
          <w:p w14:paraId="25FE0865"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D94D8B2"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C938D4D" w14:textId="77777777" w:rsidTr="004700AE">
        <w:tc>
          <w:tcPr>
            <w:tcW w:w="2836" w:type="dxa"/>
            <w:shd w:val="clear" w:color="auto" w:fill="D9E2F3"/>
            <w:vAlign w:val="center"/>
          </w:tcPr>
          <w:p w14:paraId="167708EF"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F9E724B"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552DD5DC" w14:textId="77777777" w:rsidTr="004700AE">
        <w:tc>
          <w:tcPr>
            <w:tcW w:w="2836" w:type="dxa"/>
            <w:shd w:val="clear" w:color="auto" w:fill="D9E2F3"/>
            <w:vAlign w:val="center"/>
          </w:tcPr>
          <w:p w14:paraId="33A085BC"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037511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668D6262" w14:textId="77777777" w:rsidTr="004700AE">
        <w:tc>
          <w:tcPr>
            <w:tcW w:w="2836" w:type="dxa"/>
            <w:shd w:val="clear" w:color="auto" w:fill="D9E2F3"/>
            <w:vAlign w:val="center"/>
          </w:tcPr>
          <w:p w14:paraId="5A724D3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E08E6DB" w14:textId="77777777" w:rsidR="00F016A2" w:rsidRPr="00FD1EE4" w:rsidRDefault="00F016A2" w:rsidP="004700AE">
            <w:pPr>
              <w:spacing w:before="240" w:after="240"/>
              <w:rPr>
                <w:rFonts w:ascii="GHEA Grapalat" w:eastAsia="GHEA Grapalat" w:hAnsi="GHEA Grapalat" w:cs="GHEA Grapalat"/>
              </w:rPr>
            </w:pPr>
          </w:p>
        </w:tc>
      </w:tr>
    </w:tbl>
    <w:p w14:paraId="59042922"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4BBD0438" w14:textId="77777777" w:rsidTr="004700AE">
        <w:tc>
          <w:tcPr>
            <w:tcW w:w="2977" w:type="dxa"/>
            <w:shd w:val="clear" w:color="auto" w:fill="D9E2F3"/>
            <w:vAlign w:val="center"/>
          </w:tcPr>
          <w:p w14:paraId="0FAAEDE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B753D4A"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39E45A05" w14:textId="77777777" w:rsidTr="004700AE">
        <w:tc>
          <w:tcPr>
            <w:tcW w:w="2977" w:type="dxa"/>
            <w:shd w:val="clear" w:color="auto" w:fill="D9E2F3"/>
            <w:vAlign w:val="center"/>
          </w:tcPr>
          <w:p w14:paraId="2D57A4FF"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16619D83"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30A6EFD" w14:textId="77777777" w:rsidTr="004700AE">
        <w:tc>
          <w:tcPr>
            <w:tcW w:w="2977" w:type="dxa"/>
            <w:shd w:val="clear" w:color="auto" w:fill="D9E2F3"/>
            <w:vAlign w:val="center"/>
          </w:tcPr>
          <w:p w14:paraId="085E4AD6" w14:textId="77777777" w:rsidR="00F016A2" w:rsidRPr="00FD1EE4" w:rsidRDefault="00F016A2" w:rsidP="00503D3E">
            <w:pPr>
              <w:numPr>
                <w:ilvl w:val="2"/>
                <w:numId w:val="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24699F2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54029691" w14:textId="77777777" w:rsidTr="004700AE">
        <w:tc>
          <w:tcPr>
            <w:tcW w:w="2977" w:type="dxa"/>
            <w:shd w:val="clear" w:color="auto" w:fill="D9E2F3"/>
            <w:vAlign w:val="center"/>
          </w:tcPr>
          <w:p w14:paraId="425083A7" w14:textId="77777777" w:rsidR="00F016A2" w:rsidRPr="00FD1EE4" w:rsidRDefault="00F016A2" w:rsidP="00503D3E">
            <w:pPr>
              <w:numPr>
                <w:ilvl w:val="2"/>
                <w:numId w:val="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5D769CD"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F1C678E" w14:textId="77777777" w:rsidTr="004700AE">
        <w:tc>
          <w:tcPr>
            <w:tcW w:w="2977" w:type="dxa"/>
            <w:shd w:val="clear" w:color="auto" w:fill="D9E2F3"/>
            <w:vAlign w:val="center"/>
          </w:tcPr>
          <w:p w14:paraId="02572241"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3C9C877" w14:textId="77777777" w:rsidR="00F016A2" w:rsidRPr="00FD1EE4" w:rsidRDefault="00F016A2" w:rsidP="004700AE">
            <w:pPr>
              <w:spacing w:before="240" w:after="240"/>
              <w:rPr>
                <w:rFonts w:ascii="GHEA Grapalat" w:eastAsia="GHEA Grapalat" w:hAnsi="GHEA Grapalat" w:cs="GHEA Grapalat"/>
              </w:rPr>
            </w:pPr>
          </w:p>
        </w:tc>
      </w:tr>
    </w:tbl>
    <w:p w14:paraId="0FBD99C4"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5F7CE5E5" w14:textId="77777777" w:rsidTr="004700AE">
        <w:tc>
          <w:tcPr>
            <w:tcW w:w="2943" w:type="dxa"/>
            <w:shd w:val="clear" w:color="auto" w:fill="D9E2F3"/>
            <w:vAlign w:val="center"/>
          </w:tcPr>
          <w:p w14:paraId="77C0AC3F"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59CE7FF"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FC93A97" w14:textId="77777777" w:rsidTr="004700AE">
        <w:tc>
          <w:tcPr>
            <w:tcW w:w="2943" w:type="dxa"/>
            <w:shd w:val="clear" w:color="auto" w:fill="D9E2F3"/>
            <w:vAlign w:val="center"/>
          </w:tcPr>
          <w:p w14:paraId="558C6E3D"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76DF12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2648AAC" w14:textId="77777777" w:rsidTr="004700AE">
        <w:tc>
          <w:tcPr>
            <w:tcW w:w="2943" w:type="dxa"/>
            <w:shd w:val="clear" w:color="auto" w:fill="D9E2F3"/>
            <w:vAlign w:val="center"/>
          </w:tcPr>
          <w:p w14:paraId="05D96908" w14:textId="77777777" w:rsidR="00F016A2" w:rsidRPr="00FD1EE4" w:rsidRDefault="00F016A2" w:rsidP="00503D3E">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09F17E6"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1A83269" w14:textId="77777777" w:rsidTr="004700AE">
        <w:tc>
          <w:tcPr>
            <w:tcW w:w="2943" w:type="dxa"/>
            <w:shd w:val="clear" w:color="auto" w:fill="D9E2F3"/>
            <w:vAlign w:val="center"/>
          </w:tcPr>
          <w:p w14:paraId="1628EA90" w14:textId="77777777" w:rsidR="00F016A2" w:rsidRPr="00FD1EE4" w:rsidRDefault="00F016A2" w:rsidP="00503D3E">
            <w:pPr>
              <w:numPr>
                <w:ilvl w:val="2"/>
                <w:numId w:val="3"/>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ABB61EA" w14:textId="77777777" w:rsidR="00F016A2" w:rsidRPr="00FD1EE4" w:rsidRDefault="00F016A2" w:rsidP="004700AE">
            <w:pPr>
              <w:spacing w:before="240" w:after="240"/>
              <w:rPr>
                <w:rFonts w:ascii="GHEA Grapalat" w:eastAsia="GHEA Grapalat" w:hAnsi="GHEA Grapalat" w:cs="GHEA Grapalat"/>
              </w:rPr>
            </w:pPr>
          </w:p>
        </w:tc>
      </w:tr>
    </w:tbl>
    <w:p w14:paraId="6CA2CF44"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8E184A1" w14:textId="77777777" w:rsidTr="004700AE">
        <w:tc>
          <w:tcPr>
            <w:tcW w:w="2837" w:type="dxa"/>
            <w:shd w:val="clear" w:color="auto" w:fill="D9E2F3"/>
            <w:vAlign w:val="center"/>
          </w:tcPr>
          <w:p w14:paraId="3CF65DD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27AB794"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336B561A" w14:textId="77777777" w:rsidTr="004700AE">
        <w:tc>
          <w:tcPr>
            <w:tcW w:w="2837" w:type="dxa"/>
            <w:shd w:val="clear" w:color="auto" w:fill="D9E2F3"/>
            <w:vAlign w:val="center"/>
          </w:tcPr>
          <w:p w14:paraId="0EA9E27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662B29F"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5DADFD8D" w14:textId="77777777" w:rsidTr="004700AE">
        <w:tc>
          <w:tcPr>
            <w:tcW w:w="2837" w:type="dxa"/>
            <w:shd w:val="clear" w:color="auto" w:fill="D9E2F3"/>
            <w:vAlign w:val="center"/>
          </w:tcPr>
          <w:p w14:paraId="37D30334"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52EC0FA"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5DEB359" w14:textId="77777777" w:rsidTr="004700AE">
        <w:tc>
          <w:tcPr>
            <w:tcW w:w="2837" w:type="dxa"/>
            <w:shd w:val="clear" w:color="auto" w:fill="D9E2F3"/>
            <w:vAlign w:val="center"/>
          </w:tcPr>
          <w:p w14:paraId="76E4F60B"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8BFEC72" w14:textId="77777777" w:rsidR="00F016A2" w:rsidRPr="00FD1EE4" w:rsidRDefault="00F016A2" w:rsidP="004700AE">
            <w:pPr>
              <w:spacing w:before="240" w:after="240"/>
              <w:rPr>
                <w:rFonts w:ascii="GHEA Grapalat" w:eastAsia="GHEA Grapalat" w:hAnsi="GHEA Grapalat" w:cs="GHEA Grapalat"/>
              </w:rPr>
            </w:pPr>
          </w:p>
        </w:tc>
      </w:tr>
    </w:tbl>
    <w:p w14:paraId="4B932051" w14:textId="77777777" w:rsidR="00F016A2" w:rsidRPr="008C665F"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01631C6" w14:textId="77777777" w:rsidTr="004700AE">
        <w:trPr>
          <w:trHeight w:val="924"/>
        </w:trPr>
        <w:tc>
          <w:tcPr>
            <w:tcW w:w="9016" w:type="dxa"/>
            <w:gridSpan w:val="2"/>
            <w:vAlign w:val="center"/>
          </w:tcPr>
          <w:p w14:paraId="664BAC19" w14:textId="77777777" w:rsidR="00F016A2" w:rsidRPr="00FD1EE4" w:rsidRDefault="004B4A4A" w:rsidP="004700AE">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5B3CB00F" w14:textId="77777777" w:rsidTr="004700AE">
        <w:trPr>
          <w:trHeight w:val="684"/>
        </w:trPr>
        <w:tc>
          <w:tcPr>
            <w:tcW w:w="4508" w:type="dxa"/>
            <w:shd w:val="clear" w:color="auto" w:fill="D9E2F3"/>
            <w:vAlign w:val="center"/>
          </w:tcPr>
          <w:p w14:paraId="6E80219D"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14:paraId="44967614"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4629435" w14:textId="77777777" w:rsidTr="004700AE">
        <w:trPr>
          <w:trHeight w:val="1282"/>
        </w:trPr>
        <w:tc>
          <w:tcPr>
            <w:tcW w:w="4508" w:type="dxa"/>
            <w:shd w:val="clear" w:color="auto" w:fill="D9E2F3"/>
            <w:vAlign w:val="center"/>
          </w:tcPr>
          <w:p w14:paraId="423B24A3"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1F95E59" w14:textId="77777777" w:rsidR="00F016A2" w:rsidRPr="006B364D" w:rsidRDefault="004B4A4A"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06A57412" w14:textId="77777777" w:rsidR="00F016A2" w:rsidRPr="00F10CBA" w:rsidRDefault="004B4A4A"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97C1F25" w14:textId="77777777" w:rsidTr="004700AE">
        <w:tc>
          <w:tcPr>
            <w:tcW w:w="9016" w:type="dxa"/>
            <w:gridSpan w:val="2"/>
            <w:vAlign w:val="center"/>
          </w:tcPr>
          <w:p w14:paraId="24DC7B8A"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12410226" w14:textId="77777777" w:rsidTr="004700AE">
        <w:tc>
          <w:tcPr>
            <w:tcW w:w="9016" w:type="dxa"/>
            <w:gridSpan w:val="2"/>
            <w:vAlign w:val="center"/>
          </w:tcPr>
          <w:p w14:paraId="69C3A941" w14:textId="77777777" w:rsidR="00F016A2" w:rsidRPr="00FD1EE4" w:rsidRDefault="004B4A4A" w:rsidP="004700AE">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62FC35FB" w14:textId="77777777" w:rsidR="00F016A2" w:rsidRPr="00A5193B"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4F09946" w14:textId="77777777" w:rsidTr="004700AE">
        <w:trPr>
          <w:trHeight w:val="924"/>
        </w:trPr>
        <w:tc>
          <w:tcPr>
            <w:tcW w:w="9016" w:type="dxa"/>
            <w:gridSpan w:val="2"/>
            <w:vAlign w:val="center"/>
          </w:tcPr>
          <w:p w14:paraId="00AFD7A6" w14:textId="77777777" w:rsidR="00F016A2" w:rsidRPr="00FD1EE4" w:rsidRDefault="004B4A4A" w:rsidP="004700AE">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65748744" w14:textId="77777777" w:rsidTr="004700AE">
        <w:trPr>
          <w:trHeight w:val="684"/>
        </w:trPr>
        <w:tc>
          <w:tcPr>
            <w:tcW w:w="4508" w:type="dxa"/>
            <w:shd w:val="clear" w:color="auto" w:fill="D9E2F3"/>
            <w:vAlign w:val="center"/>
          </w:tcPr>
          <w:p w14:paraId="4D350572"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61EC4E7"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52F5E161" w14:textId="77777777" w:rsidTr="004700AE">
        <w:trPr>
          <w:trHeight w:val="1282"/>
        </w:trPr>
        <w:tc>
          <w:tcPr>
            <w:tcW w:w="4508" w:type="dxa"/>
            <w:shd w:val="clear" w:color="auto" w:fill="D9E2F3"/>
            <w:vAlign w:val="center"/>
          </w:tcPr>
          <w:p w14:paraId="42762221"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9083171" w14:textId="77777777" w:rsidR="00F016A2" w:rsidRPr="00C843BA" w:rsidRDefault="004B4A4A"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A5D93A4" w14:textId="77777777" w:rsidR="00F016A2" w:rsidRPr="00C843BA" w:rsidRDefault="004B4A4A"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F15E2F9" w14:textId="77777777" w:rsidTr="004700AE">
        <w:tc>
          <w:tcPr>
            <w:tcW w:w="9016" w:type="dxa"/>
            <w:gridSpan w:val="2"/>
            <w:vAlign w:val="center"/>
          </w:tcPr>
          <w:p w14:paraId="3DD4282C"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090F51E5" w14:textId="77777777" w:rsidTr="004700AE">
        <w:tc>
          <w:tcPr>
            <w:tcW w:w="9016" w:type="dxa"/>
            <w:gridSpan w:val="2"/>
            <w:vAlign w:val="center"/>
          </w:tcPr>
          <w:p w14:paraId="55B12CC4"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4F08916A" w14:textId="77777777" w:rsidTr="004700AE">
        <w:tc>
          <w:tcPr>
            <w:tcW w:w="9016" w:type="dxa"/>
            <w:gridSpan w:val="2"/>
            <w:vAlign w:val="center"/>
          </w:tcPr>
          <w:p w14:paraId="2BC566E1"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AD9EEBE" w14:textId="77777777" w:rsidTr="004700AE">
        <w:tc>
          <w:tcPr>
            <w:tcW w:w="9016" w:type="dxa"/>
            <w:gridSpan w:val="2"/>
            <w:vAlign w:val="center"/>
          </w:tcPr>
          <w:p w14:paraId="16BF7AE2" w14:textId="77777777" w:rsidR="00F016A2" w:rsidRPr="00FD1EE4" w:rsidRDefault="004B4A4A" w:rsidP="004700AE">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25A8C32B"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EE50081" w14:textId="77777777" w:rsidTr="004700AE">
        <w:tc>
          <w:tcPr>
            <w:tcW w:w="2837" w:type="dxa"/>
            <w:shd w:val="clear" w:color="auto" w:fill="D9E2F3"/>
            <w:vAlign w:val="center"/>
          </w:tcPr>
          <w:p w14:paraId="565421C9" w14:textId="77777777" w:rsidR="00F016A2" w:rsidRPr="00FD1EE4" w:rsidRDefault="00F016A2" w:rsidP="00503D3E">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4A0FBB3"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19D8462" w14:textId="77777777" w:rsidTr="004700AE">
        <w:tc>
          <w:tcPr>
            <w:tcW w:w="2837" w:type="dxa"/>
            <w:shd w:val="clear" w:color="auto" w:fill="D9E2F3"/>
            <w:vAlign w:val="center"/>
          </w:tcPr>
          <w:p w14:paraId="12514615" w14:textId="77777777" w:rsidR="00F016A2" w:rsidRPr="00FD1EE4" w:rsidRDefault="00F016A2" w:rsidP="00503D3E">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2FA58B6" w14:textId="77777777" w:rsidR="00F016A2" w:rsidRPr="00B23852" w:rsidRDefault="004B4A4A"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692A2A16" w14:textId="77777777" w:rsidR="00F016A2" w:rsidRPr="00FD1EE4" w:rsidRDefault="004B4A4A" w:rsidP="004700AE">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1D4E2F" w14:textId="77777777" w:rsidTr="004700AE">
        <w:tc>
          <w:tcPr>
            <w:tcW w:w="2837" w:type="dxa"/>
            <w:shd w:val="clear" w:color="auto" w:fill="D9E2F3"/>
            <w:vAlign w:val="center"/>
          </w:tcPr>
          <w:p w14:paraId="62EC56C7" w14:textId="77777777" w:rsidR="00F016A2" w:rsidRPr="00FD1EE4" w:rsidRDefault="00F016A2" w:rsidP="00503D3E">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p>
        </w:tc>
        <w:tc>
          <w:tcPr>
            <w:tcW w:w="6180" w:type="dxa"/>
            <w:vAlign w:val="center"/>
          </w:tcPr>
          <w:p w14:paraId="1FC9EC75" w14:textId="77777777" w:rsidR="00F016A2" w:rsidRPr="005600B4" w:rsidRDefault="004B4A4A"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20810804" w14:textId="77777777" w:rsidR="00F016A2" w:rsidRPr="005600B4" w:rsidRDefault="004B4A4A"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2C4D148D"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7F3CA5A" w14:textId="77777777" w:rsidTr="004700AE">
        <w:tc>
          <w:tcPr>
            <w:tcW w:w="2837" w:type="dxa"/>
            <w:shd w:val="clear" w:color="auto" w:fill="D9E2F3"/>
            <w:vAlign w:val="center"/>
          </w:tcPr>
          <w:p w14:paraId="241A36E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CB8C895"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95079E3" w14:textId="77777777" w:rsidTr="004700AE">
        <w:tc>
          <w:tcPr>
            <w:tcW w:w="2837" w:type="dxa"/>
            <w:shd w:val="clear" w:color="auto" w:fill="D9E2F3"/>
            <w:vAlign w:val="center"/>
          </w:tcPr>
          <w:p w14:paraId="5EA6D0CF"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0A5879D" w14:textId="77777777" w:rsidR="00F016A2" w:rsidRPr="00FD1EE4" w:rsidRDefault="00F016A2" w:rsidP="004700AE">
            <w:pPr>
              <w:spacing w:before="240" w:after="240"/>
              <w:rPr>
                <w:rFonts w:ascii="GHEA Grapalat" w:eastAsia="GHEA Grapalat" w:hAnsi="GHEA Grapalat" w:cs="GHEA Grapalat"/>
              </w:rPr>
            </w:pPr>
          </w:p>
        </w:tc>
      </w:tr>
    </w:tbl>
    <w:p w14:paraId="0F60C9DE"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F2CF94E" w14:textId="77777777" w:rsidR="00F016A2" w:rsidRPr="00FD1EE4" w:rsidRDefault="00F016A2" w:rsidP="00503D3E">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B64ECE4"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FDBEE13" w14:textId="77777777" w:rsidTr="004700AE">
        <w:tc>
          <w:tcPr>
            <w:tcW w:w="2835" w:type="dxa"/>
            <w:shd w:val="clear" w:color="auto" w:fill="D9E2F3"/>
            <w:vAlign w:val="center"/>
          </w:tcPr>
          <w:p w14:paraId="79E0D292"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0FB32E2"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39EAAE28" w14:textId="77777777" w:rsidTr="004700AE">
        <w:tc>
          <w:tcPr>
            <w:tcW w:w="2835" w:type="dxa"/>
            <w:shd w:val="clear" w:color="auto" w:fill="D9E2F3"/>
            <w:vAlign w:val="center"/>
          </w:tcPr>
          <w:p w14:paraId="3349574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FA5E263"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13681CE" w14:textId="77777777" w:rsidTr="004700AE">
        <w:tc>
          <w:tcPr>
            <w:tcW w:w="2835" w:type="dxa"/>
            <w:shd w:val="clear" w:color="auto" w:fill="D9E2F3"/>
            <w:vAlign w:val="center"/>
          </w:tcPr>
          <w:p w14:paraId="7B28053A"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95D73F6"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ED5245F" w14:textId="77777777" w:rsidTr="004700AE">
        <w:tc>
          <w:tcPr>
            <w:tcW w:w="2835" w:type="dxa"/>
            <w:shd w:val="clear" w:color="auto" w:fill="D9E2F3"/>
            <w:vAlign w:val="center"/>
          </w:tcPr>
          <w:p w14:paraId="431E82B8"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489A03E"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21D72D7" w14:textId="77777777" w:rsidTr="004700AE">
        <w:tc>
          <w:tcPr>
            <w:tcW w:w="2835" w:type="dxa"/>
            <w:shd w:val="clear" w:color="auto" w:fill="D9E2F3"/>
            <w:vAlign w:val="center"/>
          </w:tcPr>
          <w:p w14:paraId="41E10CA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1B04394"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92D2D44" w14:textId="77777777" w:rsidTr="004700AE">
        <w:tc>
          <w:tcPr>
            <w:tcW w:w="2835" w:type="dxa"/>
            <w:shd w:val="clear" w:color="auto" w:fill="D9E2F3"/>
            <w:vAlign w:val="center"/>
          </w:tcPr>
          <w:p w14:paraId="0ECB4F24"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8A7D1ED"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05F21FF" w14:textId="77777777" w:rsidTr="004700AE">
        <w:tc>
          <w:tcPr>
            <w:tcW w:w="2835" w:type="dxa"/>
            <w:shd w:val="clear" w:color="auto" w:fill="D9E2F3"/>
            <w:vAlign w:val="center"/>
          </w:tcPr>
          <w:p w14:paraId="652E5E12"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EDBC69C" w14:textId="77777777" w:rsidR="00F016A2" w:rsidRPr="00FD1EE4" w:rsidRDefault="00F016A2" w:rsidP="004700AE">
            <w:pPr>
              <w:spacing w:before="240" w:after="240"/>
              <w:rPr>
                <w:rFonts w:ascii="GHEA Grapalat" w:eastAsia="GHEA Grapalat" w:hAnsi="GHEA Grapalat" w:cs="GHEA Grapalat"/>
              </w:rPr>
            </w:pPr>
          </w:p>
        </w:tc>
      </w:tr>
    </w:tbl>
    <w:p w14:paraId="2CA7E684"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087E58C" w14:textId="77777777" w:rsidTr="004700AE">
        <w:trPr>
          <w:trHeight w:val="853"/>
        </w:trPr>
        <w:tc>
          <w:tcPr>
            <w:tcW w:w="2835" w:type="dxa"/>
            <w:vMerge w:val="restart"/>
            <w:shd w:val="clear" w:color="auto" w:fill="D9E2F3"/>
            <w:vAlign w:val="center"/>
          </w:tcPr>
          <w:p w14:paraId="4043163E" w14:textId="77777777" w:rsidR="00F016A2" w:rsidRPr="00FD1EE4" w:rsidRDefault="00F016A2" w:rsidP="00503D3E">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68B91C84"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96B28D7" w14:textId="77777777" w:rsidTr="004700AE">
        <w:trPr>
          <w:trHeight w:val="850"/>
        </w:trPr>
        <w:tc>
          <w:tcPr>
            <w:tcW w:w="2835" w:type="dxa"/>
            <w:vMerge/>
            <w:shd w:val="clear" w:color="auto" w:fill="D9E2F3"/>
            <w:vAlign w:val="center"/>
          </w:tcPr>
          <w:p w14:paraId="187DED6D"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20A1F9A"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7740208" w14:textId="77777777" w:rsidTr="004700AE">
        <w:trPr>
          <w:trHeight w:val="850"/>
        </w:trPr>
        <w:tc>
          <w:tcPr>
            <w:tcW w:w="2835" w:type="dxa"/>
            <w:vMerge/>
            <w:shd w:val="clear" w:color="auto" w:fill="D9E2F3"/>
            <w:vAlign w:val="center"/>
          </w:tcPr>
          <w:p w14:paraId="2F0AAE67"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7D1674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CC38B80" w14:textId="77777777" w:rsidTr="004700AE">
        <w:trPr>
          <w:trHeight w:val="850"/>
        </w:trPr>
        <w:tc>
          <w:tcPr>
            <w:tcW w:w="2835" w:type="dxa"/>
            <w:vMerge/>
            <w:shd w:val="clear" w:color="auto" w:fill="D9E2F3"/>
            <w:vAlign w:val="center"/>
          </w:tcPr>
          <w:p w14:paraId="487ED4AF"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B2070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3D2943E" w14:textId="77777777" w:rsidTr="004700AE">
        <w:trPr>
          <w:trHeight w:val="850"/>
        </w:trPr>
        <w:tc>
          <w:tcPr>
            <w:tcW w:w="2835" w:type="dxa"/>
            <w:vMerge/>
            <w:shd w:val="clear" w:color="auto" w:fill="D9E2F3"/>
            <w:vAlign w:val="center"/>
          </w:tcPr>
          <w:p w14:paraId="74CB9B0B"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07E46A" w14:textId="77777777" w:rsidR="00F016A2" w:rsidRPr="00FD1EE4" w:rsidRDefault="00F016A2" w:rsidP="004700AE">
            <w:pPr>
              <w:spacing w:before="240" w:after="240"/>
              <w:rPr>
                <w:rFonts w:ascii="GHEA Grapalat" w:eastAsia="GHEA Grapalat" w:hAnsi="GHEA Grapalat" w:cs="GHEA Grapalat"/>
              </w:rPr>
            </w:pPr>
          </w:p>
        </w:tc>
      </w:tr>
    </w:tbl>
    <w:p w14:paraId="008DF148" w14:textId="77777777" w:rsidR="00F016A2"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F9BC103" w14:textId="77777777" w:rsidTr="004700AE">
        <w:tc>
          <w:tcPr>
            <w:tcW w:w="2835" w:type="dxa"/>
            <w:shd w:val="clear" w:color="auto" w:fill="D9E2F3"/>
            <w:vAlign w:val="center"/>
          </w:tcPr>
          <w:p w14:paraId="606E1A11"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AEADFE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A0C8ABC" w14:textId="77777777" w:rsidTr="004700AE">
        <w:tc>
          <w:tcPr>
            <w:tcW w:w="2835" w:type="dxa"/>
            <w:shd w:val="clear" w:color="auto" w:fill="D9E2F3"/>
            <w:vAlign w:val="center"/>
          </w:tcPr>
          <w:p w14:paraId="354856C0"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334C23E" w14:textId="77777777" w:rsidR="00F016A2" w:rsidRPr="00FD1EE4" w:rsidRDefault="00F016A2" w:rsidP="004700AE">
            <w:pPr>
              <w:spacing w:before="240" w:after="240"/>
              <w:rPr>
                <w:rFonts w:ascii="GHEA Grapalat" w:eastAsia="GHEA Grapalat" w:hAnsi="GHEA Grapalat" w:cs="GHEA Grapalat"/>
              </w:rPr>
            </w:pPr>
          </w:p>
        </w:tc>
      </w:tr>
    </w:tbl>
    <w:p w14:paraId="1E330958"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6FA2D8B"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F016A2" w:rsidRPr="00FD1EE4" w14:paraId="51DC98F2" w14:textId="77777777" w:rsidTr="004700AE">
        <w:tc>
          <w:tcPr>
            <w:tcW w:w="9016" w:type="dxa"/>
            <w:shd w:val="clear" w:color="auto" w:fill="DBE5F1" w:themeFill="accent1" w:themeFillTint="33"/>
          </w:tcPr>
          <w:p w14:paraId="66B1E64A" w14:textId="77777777" w:rsidR="00F016A2" w:rsidRPr="00FD1EE4" w:rsidRDefault="00F016A2" w:rsidP="004700AE">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52CE66DC" w14:textId="77777777" w:rsidTr="004700AE">
        <w:trPr>
          <w:trHeight w:val="10187"/>
        </w:trPr>
        <w:tc>
          <w:tcPr>
            <w:tcW w:w="9016" w:type="dxa"/>
          </w:tcPr>
          <w:p w14:paraId="16E4639E" w14:textId="77777777" w:rsidR="00F016A2" w:rsidRPr="00FD1EE4" w:rsidRDefault="00F016A2" w:rsidP="004700AE">
            <w:pPr>
              <w:rPr>
                <w:rFonts w:ascii="GHEA Grapalat" w:eastAsia="GHEA Grapalat" w:hAnsi="GHEA Grapalat" w:cs="GHEA Grapalat"/>
                <w:b/>
                <w:color w:val="000000"/>
              </w:rPr>
            </w:pPr>
          </w:p>
        </w:tc>
      </w:tr>
    </w:tbl>
    <w:p w14:paraId="534CE42E"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47DAA5E2" w14:textId="77777777" w:rsidR="00F016A2" w:rsidRDefault="00F016A2" w:rsidP="00F016A2">
      <w:pPr>
        <w:rPr>
          <w:rFonts w:ascii="GHEA Grapalat" w:hAnsi="GHEA Grapalat"/>
          <w:b/>
        </w:rPr>
      </w:pPr>
    </w:p>
    <w:p w14:paraId="2A1A9B88" w14:textId="77777777" w:rsidR="00F016A2" w:rsidRDefault="00F016A2" w:rsidP="00F016A2">
      <w:pPr>
        <w:rPr>
          <w:ins w:id="2" w:author="Inesa Kocharyan" w:date="2021-09-01T11:45:00Z"/>
          <w:rFonts w:ascii="GHEA Grapalat" w:hAnsi="GHEA Grapalat"/>
          <w:b/>
        </w:rPr>
      </w:pPr>
    </w:p>
    <w:p w14:paraId="59CD6E5F" w14:textId="77777777" w:rsidR="00F016A2" w:rsidRDefault="00F016A2" w:rsidP="00F016A2">
      <w:pPr>
        <w:rPr>
          <w:rFonts w:ascii="GHEA Grapalat" w:hAnsi="GHEA Grapalat"/>
          <w:b/>
        </w:rPr>
      </w:pPr>
      <w:r>
        <w:rPr>
          <w:rFonts w:ascii="GHEA Grapalat" w:hAnsi="GHEA Grapalat"/>
          <w:b/>
        </w:rPr>
        <w:br w:type="page"/>
      </w:r>
    </w:p>
    <w:p w14:paraId="391014AB"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38F5BC03" w14:textId="77777777" w:rsidR="00F016A2" w:rsidRPr="000306ED" w:rsidRDefault="00F016A2" w:rsidP="00503D3E">
      <w:pPr>
        <w:pStyle w:val="Char1"/>
        <w:numPr>
          <w:ilvl w:val="0"/>
          <w:numId w:val="4"/>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63A9B67" w14:textId="77777777" w:rsidR="00F016A2" w:rsidRPr="000306ED" w:rsidRDefault="00F016A2" w:rsidP="00503D3E">
      <w:pPr>
        <w:pStyle w:val="Char1"/>
        <w:numPr>
          <w:ilvl w:val="0"/>
          <w:numId w:val="5"/>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1688FDD" w14:textId="77777777" w:rsidR="00F016A2" w:rsidRPr="000306ED" w:rsidRDefault="00F016A2" w:rsidP="00503D3E">
      <w:pPr>
        <w:pStyle w:val="Char1"/>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363FC22" w14:textId="77777777" w:rsidR="00F016A2" w:rsidRPr="000306ED" w:rsidRDefault="00F016A2" w:rsidP="00503D3E">
      <w:pPr>
        <w:pStyle w:val="Char1"/>
        <w:numPr>
          <w:ilvl w:val="0"/>
          <w:numId w:val="5"/>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DCC7EF1" w14:textId="77777777" w:rsidR="00F016A2" w:rsidRPr="000306ED" w:rsidRDefault="00F016A2" w:rsidP="00503D3E">
      <w:pPr>
        <w:pStyle w:val="Char1"/>
        <w:numPr>
          <w:ilvl w:val="0"/>
          <w:numId w:val="4"/>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w:t>
      </w:r>
      <w:proofErr w:type="spellStart"/>
      <w:r w:rsidRPr="000306ED">
        <w:rPr>
          <w:rFonts w:ascii="GHEA Grapalat" w:hAnsi="GHEA Grapalat"/>
        </w:rPr>
        <w:t>Организацию,листингированы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92EAE2E" w14:textId="77777777" w:rsidR="00F016A2" w:rsidRPr="000306ED" w:rsidRDefault="00F016A2" w:rsidP="00503D3E">
      <w:pPr>
        <w:pStyle w:val="Char1"/>
        <w:numPr>
          <w:ilvl w:val="0"/>
          <w:numId w:val="6"/>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EDCF141" w14:textId="77777777" w:rsidR="00F016A2" w:rsidRPr="000306ED" w:rsidRDefault="00F016A2" w:rsidP="00503D3E">
      <w:pPr>
        <w:pStyle w:val="Char1"/>
        <w:numPr>
          <w:ilvl w:val="0"/>
          <w:numId w:val="6"/>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D201C96" w14:textId="77777777" w:rsidR="00F016A2" w:rsidRPr="000306ED" w:rsidRDefault="00F016A2" w:rsidP="00503D3E">
      <w:pPr>
        <w:pStyle w:val="Char1"/>
        <w:numPr>
          <w:ilvl w:val="0"/>
          <w:numId w:val="6"/>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3F57564" w14:textId="77777777" w:rsidR="00F016A2" w:rsidRPr="000306ED" w:rsidRDefault="00F016A2" w:rsidP="00503D3E">
      <w:pPr>
        <w:pStyle w:val="Char1"/>
        <w:numPr>
          <w:ilvl w:val="0"/>
          <w:numId w:val="4"/>
        </w:numPr>
        <w:spacing w:after="200" w:line="360" w:lineRule="auto"/>
        <w:ind w:left="0"/>
        <w:contextualSpacing/>
        <w:jc w:val="both"/>
        <w:rPr>
          <w:rFonts w:ascii="GHEA Grapalat" w:hAnsi="GHEA Grapalat"/>
        </w:rPr>
      </w:pPr>
      <w:r w:rsidRPr="000306ED">
        <w:rPr>
          <w:rFonts w:ascii="GHEA Grapalat" w:hAnsi="GHEA Grapalat"/>
        </w:rPr>
        <w:lastRenderedPageBreak/>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2AA5616F" w14:textId="77777777" w:rsidR="00F016A2" w:rsidRPr="000306ED" w:rsidRDefault="00F016A2" w:rsidP="00503D3E">
      <w:pPr>
        <w:pStyle w:val="Char1"/>
        <w:numPr>
          <w:ilvl w:val="0"/>
          <w:numId w:val="7"/>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597AC94"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C467A8" w14:textId="77777777" w:rsidR="00F016A2" w:rsidRPr="000306ED" w:rsidRDefault="00F016A2" w:rsidP="00503D3E">
      <w:pPr>
        <w:pStyle w:val="Char1"/>
        <w:numPr>
          <w:ilvl w:val="0"/>
          <w:numId w:val="4"/>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77C97337" w14:textId="77777777" w:rsidR="00F016A2" w:rsidRPr="000306ED" w:rsidRDefault="00F016A2" w:rsidP="00503D3E">
      <w:pPr>
        <w:pStyle w:val="Char1"/>
        <w:numPr>
          <w:ilvl w:val="0"/>
          <w:numId w:val="8"/>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656075C"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D6509FF"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83D509C"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34A2367"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E3CD8C5"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F54D9CF"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lastRenderedPageBreak/>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4534955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lang w:val="hy-AM"/>
        </w:rPr>
        <w:t>этого подраздела</w:t>
      </w:r>
      <w:r w:rsidRPr="000306ED">
        <w:rPr>
          <w:rFonts w:ascii="GHEA Grapalat" w:hAnsi="GHEA Grapalat"/>
        </w:rPr>
        <w:t>.</w:t>
      </w:r>
    </w:p>
    <w:p w14:paraId="0D512A55"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ымбенефициаром</w:t>
      </w:r>
      <w:proofErr w:type="spellEnd"/>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DD1B38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0E21CA9"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2D7263B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868927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EC6B18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796200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558649F"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 xml:space="preserve">8) в </w:t>
      </w:r>
      <w:proofErr w:type="spellStart"/>
      <w:r w:rsidRPr="000306ED">
        <w:rPr>
          <w:rFonts w:ascii="GHEA Grapalat" w:eastAsia="GHEA Grapalat" w:hAnsi="GHEA Grapalat" w:cs="GHEA Grapalat"/>
        </w:rPr>
        <w:t>подразделе"Контактные</w:t>
      </w:r>
      <w:proofErr w:type="spellEnd"/>
      <w:r w:rsidRPr="000306ED">
        <w:rPr>
          <w:rFonts w:ascii="GHEA Grapalat" w:eastAsia="GHEA Grapalat" w:hAnsi="GHEA Grapalat" w:cs="GHEA Grapalat"/>
        </w:rPr>
        <w:t xml:space="preserve">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B18EFB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36B0418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2CEA4F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1) в </w:t>
      </w:r>
      <w:proofErr w:type="spellStart"/>
      <w:r w:rsidRPr="000306ED">
        <w:rPr>
          <w:rFonts w:ascii="GHEA Grapalat" w:hAnsi="GHEA Grapalat"/>
        </w:rPr>
        <w:t>подразделе</w:t>
      </w:r>
      <w:r w:rsidRPr="000306ED">
        <w:rPr>
          <w:rFonts w:ascii="GHEA Grapalat" w:eastAsia="GHEA Grapalat" w:hAnsi="GHEA Grapalat" w:cs="GHEA Grapalat"/>
        </w:rPr>
        <w:t>"</w:t>
      </w:r>
      <w:r w:rsidRPr="000306ED">
        <w:rPr>
          <w:rFonts w:ascii="GHEA Grapalat" w:hAnsi="GHEA Grapalat"/>
        </w:rPr>
        <w:t>Данные</w:t>
      </w:r>
      <w:proofErr w:type="spellEnd"/>
      <w:r w:rsidRPr="000306ED">
        <w:rPr>
          <w:rFonts w:ascii="GHEA Grapalat" w:hAnsi="GHEA Grapalat"/>
        </w:rPr>
        <w:t xml:space="preserve"> </w:t>
      </w:r>
      <w:proofErr w:type="spellStart"/>
      <w:r w:rsidRPr="000306ED">
        <w:rPr>
          <w:rFonts w:ascii="GHEA Grapalat" w:hAnsi="GHEA Grapalat"/>
        </w:rPr>
        <w:t>организации"заполняются</w:t>
      </w:r>
      <w:proofErr w:type="spellEnd"/>
      <w:r w:rsidRPr="000306ED">
        <w:rPr>
          <w:rFonts w:ascii="GHEA Grapalat" w:hAnsi="GHEA Grapalat"/>
        </w:rPr>
        <w:t xml:space="preserve">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C9C930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DC0EC2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3) </w:t>
      </w:r>
      <w:proofErr w:type="spellStart"/>
      <w:r w:rsidRPr="000306ED">
        <w:rPr>
          <w:rFonts w:ascii="GHEA Grapalat" w:hAnsi="GHEA Grapalat"/>
        </w:rPr>
        <w:t>Подраздел</w:t>
      </w:r>
      <w:r w:rsidRPr="000306ED">
        <w:rPr>
          <w:rFonts w:ascii="GHEA Grapalat" w:eastAsia="GHEA Grapalat" w:hAnsi="GHEA Grapalat" w:cs="GHEA Grapalat"/>
        </w:rPr>
        <w:t>"</w:t>
      </w:r>
      <w:r w:rsidRPr="000306ED">
        <w:rPr>
          <w:rFonts w:ascii="GHEA Grapalat" w:hAnsi="GHEA Grapalat"/>
        </w:rPr>
        <w:t>Данные</w:t>
      </w:r>
      <w:proofErr w:type="spellEnd"/>
      <w:r w:rsidRPr="000306ED">
        <w:rPr>
          <w:rFonts w:ascii="GHEA Grapalat" w:hAnsi="GHEA Grapalat"/>
        </w:rPr>
        <w:t xml:space="preserve">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 xml:space="preserve">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7D2F623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D7A29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p>
    <w:p w14:paraId="74861136"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64F3CF3"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38E22BB1" w14:textId="77777777" w:rsidR="00B2572B" w:rsidRPr="00DC619D" w:rsidRDefault="00AF0EF7" w:rsidP="00F220D2">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7D0873C4" w14:textId="4A5AF384" w:rsidR="00F220D2" w:rsidRDefault="00B2572B" w:rsidP="00F220D2">
      <w:pPr>
        <w:pStyle w:val="a3"/>
        <w:spacing w:line="240" w:lineRule="auto"/>
        <w:jc w:val="right"/>
        <w:rPr>
          <w:rFonts w:ascii="GHEA Grapalat" w:hAnsi="GHEA Grapalat"/>
          <w:b/>
          <w:i w:val="0"/>
          <w:lang w:val="af-ZA"/>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06D39232" w14:textId="484E170C" w:rsidR="00B2572B" w:rsidRPr="009044F1" w:rsidRDefault="00B2572B" w:rsidP="00F220D2">
      <w:pPr>
        <w:pStyle w:val="31"/>
        <w:widowControl w:val="0"/>
        <w:spacing w:after="160" w:line="240" w:lineRule="auto"/>
        <w:jc w:val="right"/>
        <w:rPr>
          <w:rFonts w:ascii="GHEA Grapalat" w:hAnsi="GHEA Grapalat"/>
          <w:b/>
        </w:rPr>
      </w:pPr>
      <w:r w:rsidRPr="009044F1">
        <w:rPr>
          <w:rFonts w:ascii="GHEA Grapalat" w:hAnsi="GHEA Grapalat"/>
          <w:b/>
        </w:rPr>
        <w:t>ЦЕНОВОЕ ПРЕДЛОЖЕНИЕ</w:t>
      </w:r>
    </w:p>
    <w:p w14:paraId="7D9C46CD" w14:textId="77777777" w:rsidR="00B2572B" w:rsidRPr="009044F1" w:rsidRDefault="00B2572B" w:rsidP="00B46D58">
      <w:pPr>
        <w:widowControl w:val="0"/>
        <w:spacing w:after="120"/>
        <w:ind w:firstLine="567"/>
        <w:jc w:val="center"/>
        <w:rPr>
          <w:rFonts w:ascii="GHEA Grapalat" w:hAnsi="GHEA Grapalat"/>
        </w:rPr>
      </w:pPr>
    </w:p>
    <w:p w14:paraId="12676B1C" w14:textId="332B7DC7" w:rsidR="00F220D2" w:rsidRDefault="00B2572B" w:rsidP="00F220D2">
      <w:pPr>
        <w:pStyle w:val="a3"/>
        <w:spacing w:line="240" w:lineRule="auto"/>
        <w:jc w:val="center"/>
        <w:rPr>
          <w:rFonts w:ascii="GHEA Grapalat" w:hAnsi="GHEA Grapalat"/>
          <w:b/>
          <w:i w:val="0"/>
          <w:lang w:val="af-ZA"/>
        </w:rPr>
      </w:pPr>
      <w:r w:rsidRPr="005744FC">
        <w:rPr>
          <w:rFonts w:ascii="GHEA Grapalat" w:hAnsi="GHEA Grapalat"/>
          <w:spacing w:val="-6"/>
        </w:rPr>
        <w:t xml:space="preserve">Рассмотрев приглашение на открытый конкурс 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-2024/0</w:t>
      </w:r>
      <w:r w:rsidR="00E41C33">
        <w:rPr>
          <w:rFonts w:ascii="Sylfaen" w:hAnsi="Sylfaen"/>
          <w:b/>
          <w:bCs/>
          <w:lang w:val="af-ZA"/>
        </w:rPr>
        <w:t>2</w:t>
      </w:r>
      <w:r w:rsidR="00F220D2">
        <w:rPr>
          <w:rFonts w:ascii="GHEA Grapalat" w:hAnsi="GHEA Grapalat"/>
          <w:b/>
          <w:i w:val="0"/>
          <w:lang w:val="af-ZA"/>
        </w:rPr>
        <w:t xml:space="preserve">   </w:t>
      </w:r>
    </w:p>
    <w:p w14:paraId="2FDF166D" w14:textId="2484D1FD" w:rsidR="005646FC" w:rsidRPr="008842CE" w:rsidRDefault="00BD03FE" w:rsidP="00AC3943">
      <w:pPr>
        <w:widowControl w:val="0"/>
        <w:spacing w:after="160"/>
        <w:ind w:firstLine="567"/>
        <w:jc w:val="both"/>
        <w:rPr>
          <w:rFonts w:ascii="GHEA Grapalat" w:hAnsi="GHEA Grapalat"/>
        </w:rPr>
      </w:pPr>
      <w:r>
        <w:rPr>
          <w:rFonts w:ascii="Arial Unicode" w:hAnsi="Arial Unicode"/>
          <w:lang w:val="es-ES"/>
        </w:rPr>
        <w:t xml:space="preserve"> </w:t>
      </w:r>
      <w:r w:rsidR="00067BF7">
        <w:rPr>
          <w:rFonts w:ascii="Sylfaen" w:hAnsi="Sylfaen"/>
          <w:b/>
          <w:lang w:val="af-ZA"/>
        </w:rPr>
        <w:t xml:space="preserve">  </w:t>
      </w:r>
      <w:r w:rsidR="002F7B28" w:rsidRPr="00960D2E">
        <w:rPr>
          <w:rStyle w:val="aff6"/>
          <w:rFonts w:ascii="Calibri" w:eastAsia="Calibri" w:hAnsi="Calibri"/>
          <w:lang w:val="af-ZA"/>
        </w:rPr>
        <w:t xml:space="preserve"> </w:t>
      </w:r>
      <w:r w:rsidR="00AC3943">
        <w:rPr>
          <w:rFonts w:ascii="Arial Unicode" w:hAnsi="Arial Unicode"/>
          <w:lang w:val="es-ES"/>
        </w:rPr>
        <w:t xml:space="preserve">  </w:t>
      </w:r>
      <w:r w:rsidR="005744FC"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C6C13F7"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9469F54" w14:textId="77777777" w:rsidR="00B2572B" w:rsidRPr="009044F1" w:rsidRDefault="00B2572B" w:rsidP="00B46D58">
      <w:pPr>
        <w:widowControl w:val="0"/>
        <w:spacing w:after="160"/>
        <w:jc w:val="both"/>
        <w:rPr>
          <w:rFonts w:ascii="GHEA Grapalat" w:hAnsi="GHEA Grapalat"/>
        </w:rPr>
      </w:pPr>
      <w:proofErr w:type="spellStart"/>
      <w:r w:rsidRPr="009044F1">
        <w:rPr>
          <w:rFonts w:ascii="GHEA Grapalat" w:hAnsi="GHEA Grapalat"/>
        </w:rPr>
        <w:t>предлагаетвыполнить</w:t>
      </w:r>
      <w:proofErr w:type="spellEnd"/>
      <w:r w:rsidRPr="009044F1">
        <w:rPr>
          <w:rFonts w:ascii="GHEA Grapalat" w:hAnsi="GHEA Grapalat"/>
        </w:rPr>
        <w:t xml:space="preserve"> договор по нижеуказанным общим ценам:</w:t>
      </w:r>
    </w:p>
    <w:p w14:paraId="255B46FD"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09506068"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9BF19EC"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3524D8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775D365"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E3B93F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0EA784FB"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4BA55166"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p>
          <w:p w14:paraId="2030831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0218BF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203DD6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D4EEDDE"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B8F1DF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C7C8E2D"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1673648"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F9A2B37"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878CCA1"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2621DD2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8082C0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C8DBBD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46D1DD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1DE9F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A5790E" w14:textId="77777777" w:rsidR="0009191C" w:rsidRPr="005744FC" w:rsidRDefault="0009191C" w:rsidP="00B46D58">
            <w:pPr>
              <w:widowControl w:val="0"/>
              <w:jc w:val="center"/>
              <w:rPr>
                <w:rFonts w:ascii="GHEA Grapalat" w:hAnsi="GHEA Grapalat"/>
                <w:sz w:val="20"/>
                <w:szCs w:val="20"/>
              </w:rPr>
            </w:pPr>
          </w:p>
        </w:tc>
      </w:tr>
      <w:tr w:rsidR="0009191C" w:rsidRPr="005744FC" w14:paraId="019DC21E"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2D536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1E50EB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71CE1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FCBCF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EB5EBA" w14:textId="77777777" w:rsidR="0009191C" w:rsidRPr="005744FC" w:rsidRDefault="0009191C" w:rsidP="00B46D58">
            <w:pPr>
              <w:widowControl w:val="0"/>
              <w:rPr>
                <w:rFonts w:ascii="GHEA Grapalat" w:hAnsi="GHEA Grapalat"/>
                <w:sz w:val="20"/>
                <w:szCs w:val="20"/>
              </w:rPr>
            </w:pPr>
          </w:p>
        </w:tc>
      </w:tr>
      <w:tr w:rsidR="0009191C" w:rsidRPr="005744FC" w14:paraId="3A4A631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C2CA36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784C01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AC92CD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CB3D6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FF82D1" w14:textId="77777777" w:rsidR="0009191C" w:rsidRPr="005744FC" w:rsidRDefault="0009191C" w:rsidP="00B46D58">
            <w:pPr>
              <w:widowControl w:val="0"/>
              <w:jc w:val="center"/>
              <w:rPr>
                <w:rFonts w:ascii="GHEA Grapalat" w:hAnsi="GHEA Grapalat"/>
                <w:sz w:val="20"/>
                <w:szCs w:val="20"/>
              </w:rPr>
            </w:pPr>
          </w:p>
        </w:tc>
      </w:tr>
      <w:tr w:rsidR="0009191C" w:rsidRPr="005744FC" w14:paraId="0FAF32D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C7668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6B543B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2F3112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E4F66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CEB2D4" w14:textId="77777777" w:rsidR="0009191C" w:rsidRPr="005744FC" w:rsidRDefault="0009191C" w:rsidP="00B46D58">
            <w:pPr>
              <w:widowControl w:val="0"/>
              <w:jc w:val="center"/>
              <w:rPr>
                <w:rFonts w:ascii="GHEA Grapalat" w:hAnsi="GHEA Grapalat"/>
                <w:sz w:val="20"/>
                <w:szCs w:val="20"/>
              </w:rPr>
            </w:pPr>
          </w:p>
        </w:tc>
      </w:tr>
      <w:tr w:rsidR="0009191C" w:rsidRPr="005744FC" w14:paraId="23156839"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3DB14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CC5D3F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C61A44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E7900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8C6543" w14:textId="77777777" w:rsidR="0009191C" w:rsidRPr="005744FC" w:rsidRDefault="0009191C" w:rsidP="00B46D58">
            <w:pPr>
              <w:widowControl w:val="0"/>
              <w:jc w:val="center"/>
              <w:rPr>
                <w:rFonts w:ascii="GHEA Grapalat" w:hAnsi="GHEA Grapalat"/>
                <w:sz w:val="20"/>
                <w:szCs w:val="20"/>
              </w:rPr>
            </w:pPr>
          </w:p>
        </w:tc>
      </w:tr>
    </w:tbl>
    <w:p w14:paraId="074C24F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F337599"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4331BD7" w14:textId="77777777" w:rsidR="00DC619D" w:rsidRPr="00D3436F" w:rsidRDefault="00DC619D" w:rsidP="00B46D58">
      <w:pPr>
        <w:widowControl w:val="0"/>
        <w:spacing w:after="160"/>
        <w:jc w:val="both"/>
        <w:rPr>
          <w:rFonts w:ascii="GHEA Grapalat" w:hAnsi="GHEA Grapalat"/>
          <w:lang w:val="es-ES"/>
        </w:rPr>
      </w:pPr>
    </w:p>
    <w:p w14:paraId="77BFD5D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57C08BB" w14:textId="77777777" w:rsidR="00B217BB" w:rsidRDefault="00B217BB" w:rsidP="00B46D58">
      <w:pPr>
        <w:rPr>
          <w:rFonts w:ascii="GHEA Grapalat" w:hAnsi="GHEA Grapalat"/>
          <w:b/>
        </w:rPr>
      </w:pPr>
      <w:r>
        <w:rPr>
          <w:rFonts w:ascii="GHEA Grapalat" w:hAnsi="GHEA Grapalat"/>
          <w:b/>
        </w:rPr>
        <w:br w:type="page"/>
      </w:r>
    </w:p>
    <w:p w14:paraId="52679D36" w14:textId="77777777" w:rsidR="00B2572B" w:rsidRPr="00B138F3" w:rsidRDefault="00B2572B" w:rsidP="00F220D2">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4662058" w14:textId="24D7C199" w:rsidR="00F220D2" w:rsidRDefault="00B2572B" w:rsidP="00F220D2">
      <w:pPr>
        <w:pStyle w:val="a3"/>
        <w:spacing w:line="240" w:lineRule="auto"/>
        <w:jc w:val="right"/>
        <w:rPr>
          <w:rFonts w:ascii="GHEA Grapalat" w:hAnsi="GHEA Grapalat"/>
          <w:b/>
          <w:i w:val="0"/>
          <w:lang w:val="af-ZA"/>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2526DF5F" w14:textId="5CF38AC9" w:rsidR="00B2572B" w:rsidRPr="00B138F3" w:rsidRDefault="00742F7B" w:rsidP="00F220D2">
      <w:pPr>
        <w:pStyle w:val="31"/>
        <w:widowControl w:val="0"/>
        <w:spacing w:after="160" w:line="240" w:lineRule="auto"/>
        <w:jc w:val="right"/>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5F5417A0" w14:textId="77777777" w:rsidR="000E5A91" w:rsidRPr="00B138F3" w:rsidRDefault="000E5A91" w:rsidP="000E5A91">
      <w:pPr>
        <w:widowControl w:val="0"/>
        <w:spacing w:after="160"/>
        <w:ind w:left="567" w:right="565"/>
        <w:jc w:val="center"/>
        <w:rPr>
          <w:rFonts w:ascii="GHEA Grapalat" w:hAnsi="GHEA Grapalat"/>
          <w:b/>
        </w:rPr>
      </w:pPr>
    </w:p>
    <w:p w14:paraId="381B4658" w14:textId="77777777"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0966630E"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14:paraId="37F2D5B2"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79FCDDAF"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наименование </w:t>
      </w:r>
      <w:proofErr w:type="spellStart"/>
      <w:r w:rsidRPr="00B138F3">
        <w:rPr>
          <w:rFonts w:ascii="GHEA Grapalat" w:eastAsiaTheme="minorHAnsi" w:hAnsi="GHEA Grapalat" w:cstheme="minorBidi"/>
          <w:sz w:val="18"/>
          <w:szCs w:val="18"/>
        </w:rPr>
        <w:t>заказчика</w:t>
      </w:r>
      <w:r w:rsidRPr="00B138F3">
        <w:rPr>
          <w:rStyle w:val="af5"/>
          <w:rFonts w:ascii="GHEA Grapalat" w:hAnsi="GHEA Grapalat"/>
          <w:b w:val="0"/>
          <w:sz w:val="16"/>
          <w:szCs w:val="16"/>
        </w:rPr>
        <w:t>наименование</w:t>
      </w:r>
      <w:proofErr w:type="spellEnd"/>
      <w:r w:rsidRPr="00B138F3">
        <w:rPr>
          <w:rStyle w:val="af5"/>
          <w:rFonts w:ascii="GHEA Grapalat" w:hAnsi="GHEA Grapalat"/>
          <w:b w:val="0"/>
          <w:sz w:val="16"/>
          <w:szCs w:val="16"/>
        </w:rPr>
        <w:t xml:space="preserve"> участника</w:t>
      </w:r>
    </w:p>
    <w:p w14:paraId="74D18279"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24875E8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78435E80"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14:paraId="4B8D4A70"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066D80E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1F806EC"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14:paraId="132E6B1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76D04080"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2E477034"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14:paraId="05A83E8E"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227481E3"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6AA7B30F"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E8D3F3C"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BBFB325"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14485DD2"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14:paraId="374410CA" w14:textId="77777777" w:rsidR="00634B02" w:rsidRDefault="00634B02"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4944E482" w14:textId="77777777"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14:paraId="72FF21DF" w14:textId="77777777"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14:paraId="40C34F43"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1FC4A2D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5A8FD3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4F06BCE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8.Лицо, выдающее гарантию, отклоняет требование бенефициара, если:</w:t>
      </w:r>
    </w:p>
    <w:p w14:paraId="508AFF2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F6A7AD0"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2F677FF"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346643FC"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24AE5ED"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E638499"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AE2B0B4"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A1E267"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7E774A61"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6D5796"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1AC5E225"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34817850"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5F16ADA"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14:paraId="799D2C92"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1DC3D527"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7CD4F33C"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10843C3C" w14:textId="77777777" w:rsidR="00260163" w:rsidRPr="00B138F3" w:rsidRDefault="00260163" w:rsidP="00B46D58">
      <w:pPr>
        <w:widowControl w:val="0"/>
        <w:spacing w:after="160"/>
        <w:ind w:left="567" w:right="565"/>
        <w:jc w:val="center"/>
        <w:rPr>
          <w:rFonts w:ascii="GHEA Grapalat" w:hAnsi="GHEA Grapalat"/>
          <w:b/>
        </w:rPr>
      </w:pPr>
    </w:p>
    <w:p w14:paraId="3C0791F4" w14:textId="77777777" w:rsidR="00CF2692" w:rsidRPr="00B138F3" w:rsidRDefault="00CF2692" w:rsidP="00B46D58">
      <w:pPr>
        <w:widowControl w:val="0"/>
        <w:spacing w:after="160"/>
        <w:ind w:left="567" w:right="565"/>
        <w:jc w:val="center"/>
        <w:rPr>
          <w:rFonts w:ascii="GHEA Grapalat" w:hAnsi="GHEA Grapalat"/>
          <w:b/>
        </w:rPr>
      </w:pPr>
    </w:p>
    <w:p w14:paraId="09771469" w14:textId="77777777" w:rsidR="00CF2692" w:rsidRPr="00B138F3" w:rsidRDefault="00CF2692" w:rsidP="00B46D58">
      <w:pPr>
        <w:widowControl w:val="0"/>
        <w:spacing w:after="160"/>
        <w:ind w:left="567" w:right="565"/>
        <w:jc w:val="center"/>
        <w:rPr>
          <w:rFonts w:ascii="GHEA Grapalat" w:hAnsi="GHEA Grapalat"/>
          <w:b/>
        </w:rPr>
      </w:pPr>
    </w:p>
    <w:p w14:paraId="3856C0A9" w14:textId="77777777" w:rsidR="00CF2692" w:rsidRPr="00B138F3" w:rsidRDefault="00CF2692" w:rsidP="00B46D58">
      <w:pPr>
        <w:widowControl w:val="0"/>
        <w:spacing w:after="160"/>
        <w:ind w:left="567" w:right="565"/>
        <w:jc w:val="center"/>
        <w:rPr>
          <w:rFonts w:ascii="GHEA Grapalat" w:hAnsi="GHEA Grapalat"/>
          <w:b/>
        </w:rPr>
      </w:pPr>
    </w:p>
    <w:p w14:paraId="7329D5EE" w14:textId="77777777" w:rsidR="00CF2692" w:rsidRPr="00B138F3" w:rsidRDefault="00CF2692" w:rsidP="00B46D58">
      <w:pPr>
        <w:widowControl w:val="0"/>
        <w:spacing w:after="160"/>
        <w:ind w:left="567" w:right="565"/>
        <w:jc w:val="center"/>
        <w:rPr>
          <w:rFonts w:ascii="GHEA Grapalat" w:hAnsi="GHEA Grapalat"/>
          <w:b/>
        </w:rPr>
      </w:pPr>
    </w:p>
    <w:p w14:paraId="2700F0B1" w14:textId="77777777" w:rsidR="00CF2692" w:rsidRPr="00B138F3" w:rsidRDefault="00CF2692" w:rsidP="00B46D58">
      <w:pPr>
        <w:widowControl w:val="0"/>
        <w:spacing w:after="160"/>
        <w:ind w:left="567" w:right="565"/>
        <w:jc w:val="center"/>
        <w:rPr>
          <w:rFonts w:ascii="GHEA Grapalat" w:hAnsi="GHEA Grapalat"/>
          <w:b/>
        </w:rPr>
      </w:pPr>
    </w:p>
    <w:p w14:paraId="6A1E790F" w14:textId="77777777" w:rsidR="00CF2692" w:rsidRPr="00B138F3" w:rsidRDefault="00CF2692" w:rsidP="00B46D58">
      <w:pPr>
        <w:widowControl w:val="0"/>
        <w:spacing w:after="160"/>
        <w:ind w:left="567" w:right="565"/>
        <w:jc w:val="center"/>
        <w:rPr>
          <w:rFonts w:ascii="GHEA Grapalat" w:hAnsi="GHEA Grapalat"/>
          <w:b/>
        </w:rPr>
      </w:pPr>
    </w:p>
    <w:p w14:paraId="2E172E95" w14:textId="77777777" w:rsidR="00CF2692" w:rsidRPr="00B138F3" w:rsidRDefault="00CF2692" w:rsidP="00B46D58">
      <w:pPr>
        <w:widowControl w:val="0"/>
        <w:spacing w:after="160"/>
        <w:ind w:left="567" w:right="565"/>
        <w:jc w:val="center"/>
        <w:rPr>
          <w:rFonts w:ascii="GHEA Grapalat" w:hAnsi="GHEA Grapalat"/>
          <w:b/>
        </w:rPr>
      </w:pPr>
    </w:p>
    <w:p w14:paraId="4A62E6D1" w14:textId="77777777" w:rsidR="00CF2692" w:rsidRPr="00B138F3" w:rsidRDefault="00CF2692" w:rsidP="00B46D58">
      <w:pPr>
        <w:widowControl w:val="0"/>
        <w:spacing w:after="160"/>
        <w:ind w:left="567" w:right="565"/>
        <w:jc w:val="center"/>
        <w:rPr>
          <w:rFonts w:ascii="GHEA Grapalat" w:hAnsi="GHEA Grapalat"/>
          <w:b/>
        </w:rPr>
      </w:pPr>
    </w:p>
    <w:p w14:paraId="4F3DADDA" w14:textId="77777777" w:rsidR="00CF2692" w:rsidRPr="00B138F3" w:rsidRDefault="00CF2692" w:rsidP="00B46D58">
      <w:pPr>
        <w:widowControl w:val="0"/>
        <w:spacing w:after="160"/>
        <w:ind w:left="567" w:right="565"/>
        <w:jc w:val="center"/>
        <w:rPr>
          <w:rFonts w:ascii="GHEA Grapalat" w:hAnsi="GHEA Grapalat"/>
          <w:b/>
        </w:rPr>
      </w:pPr>
    </w:p>
    <w:p w14:paraId="0C435A71" w14:textId="77777777" w:rsidR="00CF2692" w:rsidRPr="00B138F3" w:rsidRDefault="00CF2692" w:rsidP="00B46D58">
      <w:pPr>
        <w:widowControl w:val="0"/>
        <w:spacing w:after="160"/>
        <w:ind w:left="567" w:right="565"/>
        <w:jc w:val="center"/>
        <w:rPr>
          <w:rFonts w:ascii="GHEA Grapalat" w:hAnsi="GHEA Grapalat"/>
          <w:b/>
        </w:rPr>
      </w:pPr>
    </w:p>
    <w:p w14:paraId="0EF15727" w14:textId="77777777" w:rsidR="00CF2692" w:rsidRPr="00B138F3" w:rsidRDefault="00CF2692" w:rsidP="00B46D58">
      <w:pPr>
        <w:widowControl w:val="0"/>
        <w:spacing w:after="160"/>
        <w:ind w:left="567" w:right="565"/>
        <w:jc w:val="center"/>
        <w:rPr>
          <w:rFonts w:ascii="GHEA Grapalat" w:hAnsi="GHEA Grapalat"/>
          <w:b/>
        </w:rPr>
      </w:pPr>
    </w:p>
    <w:p w14:paraId="5BA92C30" w14:textId="77777777" w:rsidR="00CF2692" w:rsidRPr="00B138F3" w:rsidRDefault="00CF2692" w:rsidP="00B46D58">
      <w:pPr>
        <w:widowControl w:val="0"/>
        <w:spacing w:after="160"/>
        <w:ind w:left="567" w:right="565"/>
        <w:jc w:val="center"/>
        <w:rPr>
          <w:rFonts w:ascii="GHEA Grapalat" w:hAnsi="GHEA Grapalat"/>
          <w:b/>
        </w:rPr>
      </w:pPr>
    </w:p>
    <w:p w14:paraId="0411100C"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5DD7EEEE" w14:textId="782027BA" w:rsidR="00F220D2" w:rsidRDefault="007B3F5F" w:rsidP="00F220D2">
      <w:pPr>
        <w:pStyle w:val="a3"/>
        <w:spacing w:line="240" w:lineRule="auto"/>
        <w:jc w:val="center"/>
        <w:rPr>
          <w:rFonts w:ascii="GHEA Grapalat" w:hAnsi="GHEA Grapalat"/>
          <w:b/>
          <w:i w:val="0"/>
          <w:lang w:val="af-ZA"/>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50BA13D4" w14:textId="3FF5FA60" w:rsidR="0016001A" w:rsidRPr="00B138F3" w:rsidRDefault="0016001A" w:rsidP="009B531B">
      <w:pPr>
        <w:widowControl w:val="0"/>
        <w:spacing w:after="160"/>
        <w:ind w:firstLine="567"/>
        <w:jc w:val="right"/>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14:paraId="0D977FB7"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080B3ED7"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lastRenderedPageBreak/>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14:paraId="327669CA"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03C54041"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413EB73C"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1E08466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14:paraId="3E827DF8"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14:paraId="2F2759AD"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14:paraId="13A81FBC"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33D639A0"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14:paraId="3C6D9028"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14:paraId="524030FC"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или страховой организации</w:t>
      </w:r>
    </w:p>
    <w:p w14:paraId="03A42751"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14:paraId="4B84F3E4"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68D44C6"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14:paraId="34943CB1"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35E92732" w14:textId="77777777"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C917B49"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14:paraId="04337C5C"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6368AEC"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57C4DB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CBF0281"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6D00D91"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 xml:space="preserve">номер заключаемого </w:t>
      </w:r>
      <w:proofErr w:type="spellStart"/>
      <w:r w:rsidRPr="00D66198">
        <w:rPr>
          <w:rFonts w:ascii="GHEA Grapalat" w:eastAsiaTheme="minorHAnsi" w:hAnsi="GHEA Grapalat" w:cstheme="minorBidi"/>
          <w:sz w:val="18"/>
          <w:szCs w:val="18"/>
        </w:rPr>
        <w:t>договара</w:t>
      </w:r>
      <w:proofErr w:type="spellEnd"/>
    </w:p>
    <w:p w14:paraId="36A55383"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14:paraId="7F818846" w14:textId="77777777" w:rsidR="0053597C" w:rsidRPr="00D66198" w:rsidRDefault="0053597C" w:rsidP="0053597C">
      <w:pPr>
        <w:pStyle w:val="af4"/>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proofErr w:type="spellStart"/>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до</w:t>
      </w:r>
      <w:proofErr w:type="spellEnd"/>
      <w:r w:rsidRPr="00D66198">
        <w:rPr>
          <w:rFonts w:ascii="GHEA Grapalat" w:eastAsiaTheme="minorHAnsi" w:hAnsi="GHEA Grapalat" w:cstheme="minorBidi"/>
        </w:rPr>
        <w:t xml:space="preserve"> девяностого рабочего </w:t>
      </w:r>
      <w:proofErr w:type="spellStart"/>
      <w:r w:rsidRPr="00D66198">
        <w:rPr>
          <w:rFonts w:ascii="GHEA Grapalat" w:eastAsiaTheme="minorHAnsi" w:hAnsi="GHEA Grapalat" w:cstheme="minorBidi"/>
        </w:rPr>
        <w:t>дняследующего</w:t>
      </w:r>
      <w:proofErr w:type="spellEnd"/>
      <w:r w:rsidRPr="00D66198">
        <w:rPr>
          <w:rFonts w:ascii="GHEA Grapalat" w:eastAsiaTheme="minorHAnsi" w:hAnsi="GHEA Grapalat" w:cstheme="minorBidi"/>
        </w:rPr>
        <w:t xml:space="preserve"> за днем </w:t>
      </w:r>
    </w:p>
    <w:p w14:paraId="2755F4C5" w14:textId="77777777"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14:paraId="279BEF7A" w14:textId="77777777"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lang w:val="hy-AM"/>
        </w:rPr>
        <w:t>.</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14:paraId="243EE0DB" w14:textId="77777777"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 xml:space="preserve">В день предоставления гарантии лицо, выдающее гарантию, с официального </w:t>
      </w:r>
      <w:proofErr w:type="spellStart"/>
      <w:r w:rsidRPr="00D66198">
        <w:rPr>
          <w:rFonts w:ascii="GHEA Grapalat" w:eastAsiaTheme="minorHAnsi" w:hAnsi="GHEA Grapalat" w:cstheme="minorBidi"/>
        </w:rPr>
        <w:t>адресаэлектронной</w:t>
      </w:r>
      <w:proofErr w:type="spellEnd"/>
      <w:r w:rsidRPr="00D66198">
        <w:rPr>
          <w:rFonts w:ascii="GHEA Grapalat" w:eastAsiaTheme="minorHAnsi" w:hAnsi="GHEA Grapalat" w:cstheme="minorBidi"/>
        </w:rPr>
        <w:t xml:space="preserve">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p>
    <w:p w14:paraId="1B44FA9E" w14:textId="77777777"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04F36B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9F22674"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14:paraId="19B9F72D"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0E4C345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1C7FDF65"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0A9E29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067480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541ECD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7.Лицо,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14:paraId="5D288AF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768E84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14:paraId="0EA48407"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869C0E8"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C1A5F3E"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4AC4BAFE"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8468AA5"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541DD1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ACCA77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8401780"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7DD282F5"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FF6DBB4"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0C57550C"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0D6659DF"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A926F71"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14:paraId="4ECA1B1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3A7D2CE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F313A17"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E8E74D3" w14:textId="77777777" w:rsidR="00CF2692" w:rsidRPr="00B138F3" w:rsidRDefault="00CF2692" w:rsidP="00B46D58">
      <w:pPr>
        <w:widowControl w:val="0"/>
        <w:spacing w:after="160"/>
        <w:ind w:left="567" w:right="565"/>
        <w:jc w:val="center"/>
        <w:rPr>
          <w:rFonts w:ascii="GHEA Grapalat" w:hAnsi="GHEA Grapalat"/>
          <w:b/>
        </w:rPr>
      </w:pPr>
    </w:p>
    <w:p w14:paraId="4A248EDB" w14:textId="77777777" w:rsidR="00CF2692" w:rsidRPr="00B138F3" w:rsidRDefault="00CF2692" w:rsidP="00B46D58">
      <w:pPr>
        <w:widowControl w:val="0"/>
        <w:spacing w:after="160"/>
        <w:ind w:left="567" w:right="565"/>
        <w:jc w:val="center"/>
        <w:rPr>
          <w:rFonts w:ascii="GHEA Grapalat" w:hAnsi="GHEA Grapalat"/>
          <w:b/>
        </w:rPr>
      </w:pPr>
    </w:p>
    <w:p w14:paraId="778936FB" w14:textId="77777777" w:rsidR="007B3F5F" w:rsidRPr="00B138F3" w:rsidRDefault="007B3F5F" w:rsidP="00B46D58">
      <w:pPr>
        <w:widowControl w:val="0"/>
        <w:spacing w:after="160"/>
        <w:ind w:left="567" w:right="565"/>
        <w:jc w:val="center"/>
        <w:rPr>
          <w:rFonts w:ascii="GHEA Grapalat" w:hAnsi="GHEA Grapalat"/>
          <w:b/>
        </w:rPr>
      </w:pPr>
    </w:p>
    <w:p w14:paraId="660F29B3" w14:textId="77777777" w:rsidR="00CF2692" w:rsidRPr="00B138F3" w:rsidRDefault="00CF2692" w:rsidP="00B46D58">
      <w:pPr>
        <w:widowControl w:val="0"/>
        <w:spacing w:after="160"/>
        <w:ind w:left="567" w:right="565"/>
        <w:jc w:val="center"/>
        <w:rPr>
          <w:rFonts w:ascii="GHEA Grapalat" w:hAnsi="GHEA Grapalat"/>
          <w:b/>
        </w:rPr>
      </w:pPr>
    </w:p>
    <w:p w14:paraId="6EBFB53B" w14:textId="77777777" w:rsidR="001005B0" w:rsidRPr="00B138F3" w:rsidRDefault="001005B0" w:rsidP="00B46D58">
      <w:pPr>
        <w:widowControl w:val="0"/>
        <w:spacing w:after="160"/>
        <w:ind w:left="567" w:right="565"/>
        <w:jc w:val="center"/>
        <w:rPr>
          <w:rFonts w:ascii="GHEA Grapalat" w:hAnsi="GHEA Grapalat"/>
          <w:b/>
        </w:rPr>
      </w:pPr>
    </w:p>
    <w:p w14:paraId="4B988647" w14:textId="77777777" w:rsidR="001005B0" w:rsidRPr="00B138F3" w:rsidRDefault="001005B0" w:rsidP="00B46D58">
      <w:pPr>
        <w:widowControl w:val="0"/>
        <w:spacing w:after="160"/>
        <w:ind w:left="567" w:right="565"/>
        <w:jc w:val="center"/>
        <w:rPr>
          <w:rFonts w:ascii="GHEA Grapalat" w:hAnsi="GHEA Grapalat"/>
          <w:b/>
        </w:rPr>
      </w:pPr>
    </w:p>
    <w:p w14:paraId="356436B9" w14:textId="77777777" w:rsidR="001005B0" w:rsidRPr="00B138F3" w:rsidRDefault="001005B0" w:rsidP="00B46D58">
      <w:pPr>
        <w:widowControl w:val="0"/>
        <w:spacing w:after="160"/>
        <w:ind w:left="567" w:right="565"/>
        <w:jc w:val="center"/>
        <w:rPr>
          <w:rFonts w:ascii="GHEA Grapalat" w:hAnsi="GHEA Grapalat"/>
          <w:b/>
        </w:rPr>
      </w:pPr>
    </w:p>
    <w:p w14:paraId="60942462" w14:textId="77777777" w:rsidR="001005B0" w:rsidRPr="00B138F3" w:rsidRDefault="001005B0" w:rsidP="00B46D58">
      <w:pPr>
        <w:widowControl w:val="0"/>
        <w:spacing w:after="160"/>
        <w:ind w:left="567" w:right="565"/>
        <w:jc w:val="center"/>
        <w:rPr>
          <w:rFonts w:ascii="GHEA Grapalat" w:hAnsi="GHEA Grapalat"/>
          <w:b/>
        </w:rPr>
      </w:pPr>
    </w:p>
    <w:p w14:paraId="2E44A0E4" w14:textId="77777777" w:rsidR="00F562DD" w:rsidRDefault="00F562DD">
      <w:pPr>
        <w:rPr>
          <w:rFonts w:ascii="GHEA Grapalat" w:hAnsi="GHEA Grapalat"/>
          <w:i/>
          <w:sz w:val="22"/>
          <w:szCs w:val="22"/>
        </w:rPr>
      </w:pPr>
      <w:r>
        <w:rPr>
          <w:rFonts w:ascii="GHEA Grapalat" w:hAnsi="GHEA Grapalat"/>
          <w:i/>
          <w:sz w:val="22"/>
          <w:szCs w:val="22"/>
        </w:rPr>
        <w:br w:type="page"/>
      </w:r>
    </w:p>
    <w:p w14:paraId="19DD03C7" w14:textId="77777777"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14:paraId="7E9B79ED" w14:textId="3254F206" w:rsidR="00F220D2" w:rsidRDefault="003E31E5" w:rsidP="00F220D2">
      <w:pPr>
        <w:pStyle w:val="a3"/>
        <w:spacing w:line="240" w:lineRule="auto"/>
        <w:jc w:val="center"/>
        <w:rPr>
          <w:rFonts w:ascii="GHEA Grapalat" w:hAnsi="GHEA Grapalat"/>
          <w:b/>
          <w:i w:val="0"/>
          <w:lang w:val="af-ZA"/>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005E0023" w14:textId="2DA17D33" w:rsidR="003E31E5" w:rsidRPr="00B138F3" w:rsidRDefault="003E31E5" w:rsidP="00AC3943">
      <w:pPr>
        <w:widowControl w:val="0"/>
        <w:spacing w:after="160"/>
        <w:ind w:firstLine="567"/>
        <w:jc w:val="right"/>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14:paraId="313801ED" w14:textId="77777777"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4CAEB851" w14:textId="77777777"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14:paraId="65E1CDC5" w14:textId="77777777"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номер заключаемого договора</w:t>
      </w:r>
    </w:p>
    <w:p w14:paraId="229FF04F" w14:textId="77777777"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6CD2D632" w14:textId="77777777"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6F7031A6"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14:paraId="3E2DA650" w14:textId="77777777"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14:paraId="78523263" w14:textId="77777777"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14:paraId="0463EC51"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086D85B8"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14:paraId="6CAF9059"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14:paraId="2641A27D" w14:textId="77777777" w:rsidR="003E31E5" w:rsidRPr="001A0A3E" w:rsidRDefault="00310DC1" w:rsidP="003E31E5">
      <w:pPr>
        <w:pStyle w:val="af4"/>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или страховой организации</w:t>
      </w:r>
    </w:p>
    <w:p w14:paraId="3F036E80"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1B2FD38"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14:paraId="4AA90338" w14:textId="77777777"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десяти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w:t>
      </w:r>
      <w:proofErr w:type="spellStart"/>
      <w:r w:rsidR="00C2217E" w:rsidRPr="00340AB0">
        <w:rPr>
          <w:rFonts w:ascii="GHEA Grapalat" w:eastAsiaTheme="minorHAnsi" w:hAnsi="GHEA Grapalat" w:cstheme="minorBidi"/>
        </w:rPr>
        <w:t>представленн</w:t>
      </w:r>
      <w:proofErr w:type="spellEnd"/>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p>
    <w:p w14:paraId="50ED45D3" w14:textId="77777777"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99C8F43"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14:paraId="4630CE7D"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96E6062"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A747AAC"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19307FA"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60A5E673"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 xml:space="preserve">номер заключаемого </w:t>
      </w:r>
      <w:proofErr w:type="spellStart"/>
      <w:r w:rsidRPr="003870B7">
        <w:rPr>
          <w:rFonts w:ascii="GHEA Grapalat" w:eastAsiaTheme="minorHAnsi" w:hAnsi="GHEA Grapalat" w:cstheme="minorBidi"/>
          <w:sz w:val="18"/>
          <w:szCs w:val="18"/>
        </w:rPr>
        <w:t>договара</w:t>
      </w:r>
      <w:proofErr w:type="spellEnd"/>
    </w:p>
    <w:p w14:paraId="5786A171"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14:paraId="62EC59D2" w14:textId="77777777" w:rsidR="001C278A" w:rsidRPr="003870B7" w:rsidRDefault="001C278A" w:rsidP="001C278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proofErr w:type="spellStart"/>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до</w:t>
      </w:r>
      <w:proofErr w:type="spellEnd"/>
      <w:r w:rsidRPr="003870B7">
        <w:rPr>
          <w:rFonts w:ascii="GHEA Grapalat" w:eastAsiaTheme="minorHAnsi" w:hAnsi="GHEA Grapalat" w:cstheme="minorBidi"/>
        </w:rPr>
        <w:t xml:space="preserve"> девяностого рабочего </w:t>
      </w:r>
      <w:proofErr w:type="spellStart"/>
      <w:r w:rsidRPr="003870B7">
        <w:rPr>
          <w:rFonts w:ascii="GHEA Grapalat" w:eastAsiaTheme="minorHAnsi" w:hAnsi="GHEA Grapalat" w:cstheme="minorBidi"/>
        </w:rPr>
        <w:t>дняследующего</w:t>
      </w:r>
      <w:proofErr w:type="spellEnd"/>
      <w:r w:rsidRPr="003870B7">
        <w:rPr>
          <w:rFonts w:ascii="GHEA Grapalat" w:eastAsiaTheme="minorHAnsi" w:hAnsi="GHEA Grapalat" w:cstheme="minorBidi"/>
        </w:rPr>
        <w:t xml:space="preserve"> за днем </w:t>
      </w:r>
    </w:p>
    <w:p w14:paraId="203EAB1A" w14:textId="77777777"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1F36C7CF" w14:textId="77777777"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lang w:val="hy-AM"/>
        </w:rPr>
        <w:t>.</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proofErr w:type="spellStart"/>
      <w:r w:rsidRPr="003870B7">
        <w:rPr>
          <w:rFonts w:ascii="GHEA Grapalat" w:eastAsiaTheme="minorHAnsi" w:hAnsi="GHEA Grapalat" w:cstheme="minorBidi"/>
          <w:sz w:val="16"/>
          <w:szCs w:val="16"/>
        </w:rPr>
        <w:t>ый</w:t>
      </w:r>
      <w:proofErr w:type="spellEnd"/>
      <w:r w:rsidRPr="003870B7">
        <w:rPr>
          <w:rFonts w:ascii="GHEA Grapalat" w:eastAsiaTheme="minorHAnsi" w:hAnsi="GHEA Grapalat" w:cstheme="minorBidi"/>
          <w:sz w:val="16"/>
          <w:szCs w:val="16"/>
        </w:rPr>
        <w:t xml:space="preserve"> </w:t>
      </w:r>
      <w:r w:rsidRPr="003870B7">
        <w:rPr>
          <w:rFonts w:ascii="GHEA Grapalat" w:eastAsiaTheme="minorHAnsi" w:hAnsi="GHEA Grapalat" w:cstheme="minorBidi"/>
          <w:sz w:val="16"/>
          <w:szCs w:val="16"/>
          <w:lang w:val="hy-AM"/>
        </w:rPr>
        <w:t>заключаемым договором</w:t>
      </w:r>
    </w:p>
    <w:p w14:paraId="139C0EFE" w14:textId="77777777"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 xml:space="preserve">В день предоставления гарантии лицо, выдающее гарантию, с официального </w:t>
      </w:r>
      <w:proofErr w:type="spellStart"/>
      <w:r w:rsidRPr="003870B7">
        <w:rPr>
          <w:rFonts w:ascii="GHEA Grapalat" w:eastAsiaTheme="minorHAnsi" w:hAnsi="GHEA Grapalat" w:cstheme="minorBidi"/>
        </w:rPr>
        <w:t>адресаэлектронной</w:t>
      </w:r>
      <w:proofErr w:type="spellEnd"/>
      <w:r w:rsidRPr="003870B7">
        <w:rPr>
          <w:rFonts w:ascii="GHEA Grapalat" w:eastAsiaTheme="minorHAnsi" w:hAnsi="GHEA Grapalat" w:cstheme="minorBidi"/>
        </w:rPr>
        <w:t xml:space="preserve">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p>
    <w:p w14:paraId="64F7E1FD" w14:textId="77777777"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4A59E33"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0B2C499"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552CF2A7" w14:textId="77777777"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14:paraId="3865DF0A" w14:textId="77777777"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372A4B77"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6C9DDCFC"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7F3397B2"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794F7415"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78254389" w14:textId="77777777"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p>
    <w:p w14:paraId="489CCCFD" w14:textId="77777777"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4270E73E"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0640D7E"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96657B1"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14:paraId="063EEEA2"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75569B7"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2C56B99"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4ABDC1FF"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CC81F50"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4662B6F"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E9D2666"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DD71888"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5FD4EE73"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6CC91D7"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71039355"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13826DB"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376684"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14:paraId="3264B051"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BCCEF83"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600D577E"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7AE273FB" w14:textId="77777777" w:rsidR="003E31E5" w:rsidRPr="00B138F3" w:rsidRDefault="003E31E5" w:rsidP="003E31E5">
      <w:pPr>
        <w:widowControl w:val="0"/>
        <w:spacing w:after="160"/>
        <w:ind w:left="567" w:right="565"/>
        <w:jc w:val="center"/>
        <w:rPr>
          <w:rFonts w:ascii="GHEA Grapalat" w:hAnsi="GHEA Grapalat"/>
          <w:b/>
        </w:rPr>
      </w:pPr>
    </w:p>
    <w:p w14:paraId="5C886403" w14:textId="77777777" w:rsidR="003E31E5" w:rsidRDefault="003E31E5">
      <w:pPr>
        <w:rPr>
          <w:rFonts w:ascii="GHEA Grapalat" w:hAnsi="GHEA Grapalat"/>
          <w:i/>
          <w:sz w:val="22"/>
          <w:szCs w:val="22"/>
        </w:rPr>
      </w:pPr>
    </w:p>
    <w:p w14:paraId="77719C6E" w14:textId="77777777" w:rsidR="00BF3696" w:rsidRDefault="00BF3696">
      <w:pPr>
        <w:rPr>
          <w:rFonts w:ascii="GHEA Grapalat" w:hAnsi="GHEA Grapalat"/>
          <w:i/>
          <w:sz w:val="22"/>
          <w:szCs w:val="22"/>
        </w:rPr>
      </w:pPr>
      <w:r>
        <w:rPr>
          <w:rFonts w:ascii="GHEA Grapalat" w:hAnsi="GHEA Grapalat"/>
          <w:i/>
          <w:sz w:val="22"/>
          <w:szCs w:val="22"/>
        </w:rPr>
        <w:br w:type="page"/>
      </w:r>
    </w:p>
    <w:p w14:paraId="5C8B23E4"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3D0E60F4" w14:textId="413C06C2" w:rsidR="00F220D2" w:rsidRDefault="003D2FE2" w:rsidP="00F220D2">
      <w:pPr>
        <w:pStyle w:val="a3"/>
        <w:spacing w:line="240" w:lineRule="auto"/>
        <w:jc w:val="center"/>
        <w:rPr>
          <w:rFonts w:ascii="GHEA Grapalat" w:hAnsi="GHEA Grapalat"/>
          <w:b/>
          <w:i w:val="0"/>
          <w:lang w:val="af-ZA"/>
        </w:rPr>
      </w:pPr>
      <w:r w:rsidRPr="00B138F3">
        <w:rPr>
          <w:rFonts w:ascii="GHEA Grapalat" w:hAnsi="GHEA Grapalat"/>
          <w:sz w:val="22"/>
          <w:szCs w:val="22"/>
        </w:rPr>
        <w:t>к Приглашению на открытый конкурс</w:t>
      </w:r>
      <w:r w:rsidRPr="00B138F3">
        <w:rPr>
          <w:rFonts w:ascii="GHEA Grapalat" w:hAnsi="GHEA Grapalat" w:cs="GHEA Grapalat"/>
          <w:sz w:val="22"/>
          <w:szCs w:val="22"/>
        </w:rPr>
        <w:br/>
      </w:r>
      <w:r w:rsidRPr="00B138F3">
        <w:rPr>
          <w:rFonts w:ascii="GHEA Grapalat" w:hAnsi="GHEA Grapalat"/>
          <w:sz w:val="22"/>
          <w:szCs w:val="22"/>
        </w:rPr>
        <w:t xml:space="preserve">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0F72CCA6" w14:textId="6BAA3BCB" w:rsidR="003D2FE2" w:rsidRPr="00B138F3" w:rsidRDefault="003D2FE2" w:rsidP="00067BF7">
      <w:pPr>
        <w:widowControl w:val="0"/>
        <w:spacing w:after="160"/>
        <w:jc w:val="right"/>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221AB6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B138F3" w14:paraId="74B7BEBE" w14:textId="77777777" w:rsidTr="00B932B8">
        <w:tc>
          <w:tcPr>
            <w:tcW w:w="4786" w:type="dxa"/>
          </w:tcPr>
          <w:p w14:paraId="20BAA4D5"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3523B3F"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14:paraId="481D7D94" w14:textId="77777777" w:rsidR="003D2FE2" w:rsidRPr="00B138F3" w:rsidRDefault="003D2FE2" w:rsidP="003D2FE2">
      <w:pPr>
        <w:widowControl w:val="0"/>
        <w:spacing w:after="160"/>
        <w:rPr>
          <w:rFonts w:ascii="GHEA Grapalat" w:hAnsi="GHEA Grapalat" w:cs="GHEA Grapalat"/>
          <w:b/>
          <w:sz w:val="22"/>
          <w:szCs w:val="22"/>
        </w:rPr>
      </w:pPr>
    </w:p>
    <w:p w14:paraId="2E6768AA"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02709B0"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4AB8D2B"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4535122"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B5C6D20"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3D3546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D5A670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02EA546"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8873756"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662ADF8"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2B8C0C4"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4C7BF2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DFBF0A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454B8F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EBAA06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8A9B88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1A381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2E5B02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0A3A90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199433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FB5947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40D70A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2A6DF6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6D5BE8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30FAEC6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54CF1F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3EB0E1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B89144D"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4DC966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D83C63C"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358E88D"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DE53B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03DB1D9"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9DCB80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538D01D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38B92E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C8EA76A" w14:textId="77777777" w:rsidR="003D2FE2" w:rsidRPr="00B138F3" w:rsidRDefault="003D2FE2" w:rsidP="003D2FE2">
      <w:pPr>
        <w:widowControl w:val="0"/>
        <w:spacing w:after="160"/>
        <w:jc w:val="right"/>
        <w:rPr>
          <w:rFonts w:ascii="GHEA Grapalat" w:hAnsi="GHEA Grapalat"/>
          <w:sz w:val="22"/>
          <w:szCs w:val="22"/>
        </w:rPr>
      </w:pPr>
    </w:p>
    <w:p w14:paraId="07B97A02"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718A52CD"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62976587" w14:textId="77777777" w:rsidR="003D2FE2" w:rsidRPr="00B138F3" w:rsidRDefault="003D2FE2" w:rsidP="003D2FE2">
      <w:pPr>
        <w:widowControl w:val="0"/>
        <w:spacing w:after="160"/>
        <w:jc w:val="both"/>
        <w:rPr>
          <w:rFonts w:ascii="GHEA Grapalat" w:hAnsi="GHEA Grapalat"/>
          <w:sz w:val="22"/>
          <w:szCs w:val="22"/>
        </w:rPr>
      </w:pPr>
    </w:p>
    <w:p w14:paraId="651ECAFA" w14:textId="77777777" w:rsidR="003D2FE2" w:rsidRPr="00B138F3" w:rsidRDefault="003D2FE2" w:rsidP="003D2FE2">
      <w:pPr>
        <w:widowControl w:val="0"/>
        <w:spacing w:after="160"/>
        <w:jc w:val="both"/>
        <w:rPr>
          <w:rFonts w:ascii="GHEA Grapalat" w:hAnsi="GHEA Grapalat"/>
          <w:sz w:val="22"/>
          <w:szCs w:val="22"/>
        </w:rPr>
      </w:pPr>
    </w:p>
    <w:p w14:paraId="695DB7FA" w14:textId="77777777" w:rsidR="003D2FE2" w:rsidRPr="00B138F3" w:rsidRDefault="003D2FE2" w:rsidP="003D2FE2">
      <w:pPr>
        <w:rPr>
          <w:sz w:val="22"/>
          <w:szCs w:val="22"/>
        </w:rPr>
      </w:pPr>
    </w:p>
    <w:p w14:paraId="4B67E5E2" w14:textId="77777777" w:rsidR="001005B0" w:rsidRPr="00B138F3" w:rsidRDefault="001005B0" w:rsidP="003D2FE2">
      <w:pPr>
        <w:widowControl w:val="0"/>
        <w:spacing w:after="160"/>
        <w:ind w:left="567" w:right="565"/>
        <w:jc w:val="both"/>
        <w:rPr>
          <w:rFonts w:ascii="GHEA Grapalat" w:hAnsi="GHEA Grapalat"/>
          <w:sz w:val="22"/>
          <w:szCs w:val="22"/>
        </w:rPr>
      </w:pPr>
    </w:p>
    <w:p w14:paraId="6BEAF6CD" w14:textId="77777777" w:rsidR="001005B0" w:rsidRPr="00B138F3" w:rsidRDefault="001005B0" w:rsidP="00B46D58">
      <w:pPr>
        <w:widowControl w:val="0"/>
        <w:spacing w:after="160"/>
        <w:ind w:left="567" w:right="565"/>
        <w:jc w:val="center"/>
        <w:rPr>
          <w:rFonts w:ascii="GHEA Grapalat" w:hAnsi="GHEA Grapalat"/>
          <w:b/>
          <w:sz w:val="22"/>
          <w:szCs w:val="22"/>
        </w:rPr>
      </w:pPr>
    </w:p>
    <w:p w14:paraId="300AFF4C" w14:textId="77777777" w:rsidR="001005B0" w:rsidRPr="00B138F3" w:rsidRDefault="001005B0" w:rsidP="00B46D58">
      <w:pPr>
        <w:widowControl w:val="0"/>
        <w:spacing w:after="160"/>
        <w:ind w:left="567" w:right="565"/>
        <w:jc w:val="center"/>
        <w:rPr>
          <w:rFonts w:ascii="GHEA Grapalat" w:hAnsi="GHEA Grapalat"/>
          <w:b/>
          <w:sz w:val="22"/>
          <w:szCs w:val="22"/>
        </w:rPr>
      </w:pPr>
    </w:p>
    <w:p w14:paraId="30F0E4F2" w14:textId="77777777" w:rsidR="001005B0" w:rsidRPr="00B138F3" w:rsidRDefault="001005B0" w:rsidP="00B46D58">
      <w:pPr>
        <w:widowControl w:val="0"/>
        <w:spacing w:after="160"/>
        <w:ind w:left="567" w:right="565"/>
        <w:jc w:val="center"/>
        <w:rPr>
          <w:rFonts w:ascii="GHEA Grapalat" w:hAnsi="GHEA Grapalat"/>
          <w:b/>
          <w:sz w:val="22"/>
          <w:szCs w:val="22"/>
        </w:rPr>
      </w:pPr>
    </w:p>
    <w:p w14:paraId="248BE5B1" w14:textId="77777777" w:rsidR="001005B0" w:rsidRPr="00B138F3" w:rsidRDefault="001005B0" w:rsidP="00B46D58">
      <w:pPr>
        <w:widowControl w:val="0"/>
        <w:spacing w:after="160"/>
        <w:ind w:left="567" w:right="565"/>
        <w:jc w:val="center"/>
        <w:rPr>
          <w:rFonts w:ascii="GHEA Grapalat" w:hAnsi="GHEA Grapalat"/>
          <w:b/>
          <w:sz w:val="22"/>
          <w:szCs w:val="22"/>
        </w:rPr>
      </w:pPr>
    </w:p>
    <w:p w14:paraId="25F77F9C" w14:textId="77777777" w:rsidR="001005B0" w:rsidRPr="00B138F3" w:rsidRDefault="001005B0" w:rsidP="00B46D58">
      <w:pPr>
        <w:widowControl w:val="0"/>
        <w:spacing w:after="160"/>
        <w:ind w:left="567" w:right="565"/>
        <w:jc w:val="center"/>
        <w:rPr>
          <w:rFonts w:ascii="GHEA Grapalat" w:hAnsi="GHEA Grapalat"/>
          <w:b/>
          <w:sz w:val="22"/>
          <w:szCs w:val="22"/>
        </w:rPr>
      </w:pPr>
    </w:p>
    <w:p w14:paraId="22E74204" w14:textId="77777777" w:rsidR="001005B0" w:rsidRPr="00B138F3" w:rsidRDefault="001005B0" w:rsidP="00B46D58">
      <w:pPr>
        <w:widowControl w:val="0"/>
        <w:spacing w:after="160"/>
        <w:ind w:left="567" w:right="565"/>
        <w:jc w:val="center"/>
        <w:rPr>
          <w:rFonts w:ascii="GHEA Grapalat" w:hAnsi="GHEA Grapalat"/>
          <w:b/>
        </w:rPr>
      </w:pPr>
    </w:p>
    <w:p w14:paraId="1CDC4BBA" w14:textId="77777777" w:rsidR="001005B0" w:rsidRPr="00B138F3" w:rsidRDefault="001005B0" w:rsidP="00B46D58">
      <w:pPr>
        <w:widowControl w:val="0"/>
        <w:spacing w:after="160"/>
        <w:ind w:left="567" w:right="565"/>
        <w:jc w:val="center"/>
        <w:rPr>
          <w:rFonts w:ascii="GHEA Grapalat" w:hAnsi="GHEA Grapalat"/>
          <w:b/>
        </w:rPr>
      </w:pPr>
    </w:p>
    <w:p w14:paraId="4A51E1DB" w14:textId="77777777" w:rsidR="001005B0" w:rsidRPr="00B138F3" w:rsidRDefault="001005B0" w:rsidP="00B46D58">
      <w:pPr>
        <w:widowControl w:val="0"/>
        <w:spacing w:after="160"/>
        <w:ind w:left="567" w:right="565"/>
        <w:jc w:val="center"/>
        <w:rPr>
          <w:rFonts w:ascii="GHEA Grapalat" w:hAnsi="GHEA Grapalat"/>
          <w:b/>
        </w:rPr>
      </w:pPr>
    </w:p>
    <w:p w14:paraId="42526CBE" w14:textId="77777777" w:rsidR="001005B0" w:rsidRPr="00B138F3" w:rsidRDefault="001005B0" w:rsidP="00B46D58">
      <w:pPr>
        <w:widowControl w:val="0"/>
        <w:spacing w:after="160"/>
        <w:ind w:left="567" w:right="565"/>
        <w:jc w:val="center"/>
        <w:rPr>
          <w:rFonts w:ascii="GHEA Grapalat" w:hAnsi="GHEA Grapalat"/>
          <w:b/>
        </w:rPr>
      </w:pPr>
    </w:p>
    <w:p w14:paraId="6F229B39" w14:textId="77777777" w:rsidR="001005B0" w:rsidRPr="00B138F3" w:rsidRDefault="001005B0" w:rsidP="00B46D58">
      <w:pPr>
        <w:widowControl w:val="0"/>
        <w:spacing w:after="160"/>
        <w:ind w:left="567" w:right="565"/>
        <w:jc w:val="center"/>
        <w:rPr>
          <w:rFonts w:ascii="GHEA Grapalat" w:hAnsi="GHEA Grapalat"/>
          <w:b/>
        </w:rPr>
      </w:pPr>
    </w:p>
    <w:p w14:paraId="1DA9D09F" w14:textId="77777777" w:rsidR="001005B0" w:rsidRPr="00B138F3" w:rsidRDefault="001005B0" w:rsidP="00B46D58">
      <w:pPr>
        <w:widowControl w:val="0"/>
        <w:spacing w:after="160"/>
        <w:ind w:left="567" w:right="565"/>
        <w:jc w:val="center"/>
        <w:rPr>
          <w:rFonts w:ascii="GHEA Grapalat" w:hAnsi="GHEA Grapalat"/>
          <w:b/>
        </w:rPr>
      </w:pPr>
    </w:p>
    <w:p w14:paraId="16B5216E" w14:textId="77777777" w:rsidR="001005B0" w:rsidRPr="00B138F3" w:rsidRDefault="001005B0" w:rsidP="00B46D58">
      <w:pPr>
        <w:widowControl w:val="0"/>
        <w:spacing w:after="160"/>
        <w:ind w:left="567" w:right="565"/>
        <w:jc w:val="center"/>
        <w:rPr>
          <w:rFonts w:ascii="GHEA Grapalat" w:hAnsi="GHEA Grapalat"/>
          <w:b/>
        </w:rPr>
      </w:pPr>
    </w:p>
    <w:p w14:paraId="3DD03F3E" w14:textId="77777777" w:rsidR="001005B0" w:rsidRPr="00B138F3" w:rsidRDefault="001005B0" w:rsidP="00B46D58">
      <w:pPr>
        <w:widowControl w:val="0"/>
        <w:spacing w:after="160"/>
        <w:ind w:left="567" w:right="565"/>
        <w:jc w:val="center"/>
        <w:rPr>
          <w:rFonts w:ascii="GHEA Grapalat" w:hAnsi="GHEA Grapalat"/>
          <w:b/>
        </w:rPr>
      </w:pPr>
    </w:p>
    <w:p w14:paraId="791715E5" w14:textId="77777777" w:rsidR="001005B0" w:rsidRPr="00B138F3" w:rsidRDefault="001005B0" w:rsidP="00B46D58">
      <w:pPr>
        <w:widowControl w:val="0"/>
        <w:spacing w:after="160"/>
        <w:ind w:left="567" w:right="565"/>
        <w:jc w:val="center"/>
        <w:rPr>
          <w:rFonts w:ascii="GHEA Grapalat" w:hAnsi="GHEA Grapalat"/>
          <w:b/>
        </w:rPr>
      </w:pPr>
    </w:p>
    <w:p w14:paraId="05AFF35F" w14:textId="77777777" w:rsidR="001005B0" w:rsidRPr="00B138F3" w:rsidRDefault="001005B0" w:rsidP="00B46D58">
      <w:pPr>
        <w:widowControl w:val="0"/>
        <w:spacing w:after="160"/>
        <w:ind w:left="567" w:right="565"/>
        <w:jc w:val="center"/>
        <w:rPr>
          <w:rFonts w:ascii="GHEA Grapalat" w:hAnsi="GHEA Grapalat"/>
          <w:b/>
        </w:rPr>
      </w:pPr>
    </w:p>
    <w:p w14:paraId="4A183CAF" w14:textId="77777777" w:rsidR="001005B0" w:rsidRPr="00B138F3" w:rsidRDefault="001005B0" w:rsidP="00B46D58">
      <w:pPr>
        <w:widowControl w:val="0"/>
        <w:spacing w:after="160"/>
        <w:ind w:left="567" w:right="565"/>
        <w:jc w:val="center"/>
        <w:rPr>
          <w:rFonts w:ascii="GHEA Grapalat" w:hAnsi="GHEA Grapalat"/>
          <w:b/>
        </w:rPr>
      </w:pPr>
    </w:p>
    <w:p w14:paraId="1EDCCFC1"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CCAC5F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AF236"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97A861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8EE4A"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330C1951"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7802B1"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1771A57"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340A2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956A0C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A6C3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7EA7347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28C2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6083B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94AEF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FFE002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D30F4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CB1752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584DE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25DB6B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92C8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1E10DDB"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387B5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F5702A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DD3C1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8DF3C0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E54F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035256A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0E86B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40D1812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3CFA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76F1FC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55677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CA4BEB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226C61"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7888A54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349D7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BAA900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3A967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296C3F2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63EC48"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7E5472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8C083F4"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C9302FA" w14:textId="77777777" w:rsidR="00C3421C" w:rsidRPr="00B138F3" w:rsidRDefault="00C3421C" w:rsidP="00DE2AE3">
            <w:pPr>
              <w:widowControl w:val="0"/>
              <w:spacing w:after="160"/>
              <w:rPr>
                <w:rFonts w:ascii="GHEA Grapalat" w:hAnsi="GHEA Grapalat" w:cs="Sylfaen"/>
              </w:rPr>
            </w:pPr>
          </w:p>
          <w:p w14:paraId="3EE61AC5"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1C9DCB44" w14:textId="77777777" w:rsidR="00C3421C" w:rsidRPr="00B138F3" w:rsidRDefault="00C3421C" w:rsidP="00DE2AE3">
            <w:pPr>
              <w:widowControl w:val="0"/>
              <w:spacing w:after="160"/>
              <w:rPr>
                <w:rFonts w:ascii="GHEA Grapalat" w:hAnsi="GHEA Grapalat" w:cs="Sylfaen"/>
              </w:rPr>
            </w:pPr>
          </w:p>
          <w:p w14:paraId="6C8B9F0E"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361D47F" w14:textId="77777777" w:rsidR="00C3421C" w:rsidRPr="00B138F3" w:rsidRDefault="00C3421C" w:rsidP="00DE2AE3">
            <w:pPr>
              <w:widowControl w:val="0"/>
              <w:spacing w:after="160"/>
              <w:rPr>
                <w:rFonts w:ascii="GHEA Grapalat" w:hAnsi="GHEA Grapalat" w:cs="Sylfaen"/>
              </w:rPr>
            </w:pPr>
          </w:p>
          <w:p w14:paraId="1B21E215"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DEB0037"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B742DD9"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30FBF03" w14:textId="77777777" w:rsidR="00C3421C" w:rsidRPr="00B138F3" w:rsidRDefault="00C3421C" w:rsidP="00DE2AE3">
            <w:pPr>
              <w:widowControl w:val="0"/>
              <w:spacing w:after="160"/>
              <w:rPr>
                <w:rFonts w:ascii="GHEA Grapalat" w:hAnsi="GHEA Grapalat" w:cs="Sylfaen"/>
              </w:rPr>
            </w:pPr>
          </w:p>
          <w:p w14:paraId="3E1FC67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40E4834" w14:textId="77777777" w:rsidR="00C3421C" w:rsidRPr="00B138F3" w:rsidRDefault="00C3421C" w:rsidP="00DE2AE3">
            <w:pPr>
              <w:widowControl w:val="0"/>
              <w:spacing w:after="160"/>
              <w:jc w:val="right"/>
              <w:rPr>
                <w:rFonts w:ascii="GHEA Grapalat" w:hAnsi="GHEA Grapalat" w:cs="Tahoma"/>
              </w:rPr>
            </w:pPr>
          </w:p>
          <w:p w14:paraId="12F4E5D5"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821E848" w14:textId="77777777" w:rsidR="00C3421C" w:rsidRPr="00B138F3" w:rsidRDefault="00C3421C" w:rsidP="00DE2AE3">
            <w:pPr>
              <w:widowControl w:val="0"/>
              <w:spacing w:after="160"/>
              <w:rPr>
                <w:rFonts w:ascii="GHEA Grapalat" w:hAnsi="GHEA Grapalat" w:cs="Sylfaen"/>
              </w:rPr>
            </w:pPr>
          </w:p>
          <w:p w14:paraId="27D8EC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71B3BA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1E884FB"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0425FC9" w14:textId="77777777" w:rsidR="00C3421C" w:rsidRPr="00B138F3" w:rsidRDefault="00C3421C" w:rsidP="00DE2AE3">
            <w:pPr>
              <w:widowControl w:val="0"/>
              <w:spacing w:after="160"/>
              <w:rPr>
                <w:rFonts w:ascii="GHEA Grapalat" w:hAnsi="GHEA Grapalat"/>
              </w:rPr>
            </w:pPr>
          </w:p>
          <w:p w14:paraId="5D616A40"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D35F6FB"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A51044E" w14:textId="77777777" w:rsidR="00C3421C" w:rsidRPr="00B138F3" w:rsidRDefault="00C3421C" w:rsidP="00DE2AE3">
            <w:pPr>
              <w:widowControl w:val="0"/>
              <w:spacing w:after="160"/>
              <w:rPr>
                <w:rFonts w:ascii="GHEA Grapalat" w:hAnsi="GHEA Grapalat" w:cs="Tahoma"/>
              </w:rPr>
            </w:pPr>
          </w:p>
          <w:p w14:paraId="311EE766"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99FFD57"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C69871" w14:textId="77777777" w:rsidR="00C3421C" w:rsidRPr="00B138F3" w:rsidRDefault="00C3421C" w:rsidP="00DE2AE3">
            <w:pPr>
              <w:widowControl w:val="0"/>
              <w:spacing w:after="160"/>
              <w:rPr>
                <w:rFonts w:ascii="GHEA Grapalat" w:hAnsi="GHEA Grapalat" w:cs="Tahoma"/>
              </w:rPr>
            </w:pPr>
          </w:p>
          <w:p w14:paraId="32D31CD7"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68062C42"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FDCDD1B" w14:textId="77777777" w:rsidR="00C3421C" w:rsidRPr="00B138F3" w:rsidRDefault="00C3421C" w:rsidP="00DE2AE3">
            <w:pPr>
              <w:widowControl w:val="0"/>
              <w:spacing w:after="160"/>
              <w:rPr>
                <w:rFonts w:ascii="GHEA Grapalat" w:hAnsi="GHEA Grapalat" w:cs="Arial"/>
              </w:rPr>
            </w:pPr>
          </w:p>
        </w:tc>
      </w:tr>
      <w:tr w:rsidR="00B138F3" w:rsidRPr="00B138F3" w14:paraId="2037C3A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ACD917A"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B52B42F" w14:textId="77777777" w:rsidR="00C3421C" w:rsidRPr="00B138F3" w:rsidRDefault="00C3421C" w:rsidP="00DE2AE3">
            <w:pPr>
              <w:widowControl w:val="0"/>
              <w:spacing w:after="160"/>
              <w:rPr>
                <w:rFonts w:ascii="GHEA Grapalat" w:hAnsi="GHEA Grapalat" w:cs="Sylfaen"/>
              </w:rPr>
            </w:pPr>
          </w:p>
          <w:p w14:paraId="0ED75821"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65C906C"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81D8667" w14:textId="77777777" w:rsidR="00C3421C" w:rsidRPr="00B138F3" w:rsidRDefault="00C3421C" w:rsidP="00DE2AE3">
            <w:pPr>
              <w:widowControl w:val="0"/>
              <w:spacing w:after="160"/>
              <w:rPr>
                <w:rFonts w:ascii="GHEA Grapalat" w:hAnsi="GHEA Grapalat"/>
              </w:rPr>
            </w:pPr>
          </w:p>
          <w:p w14:paraId="7FBA1154"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6595BCC" w14:textId="77777777" w:rsidR="00C3421C" w:rsidRPr="00B138F3" w:rsidRDefault="00C3421C" w:rsidP="00C3421C">
      <w:pPr>
        <w:widowControl w:val="0"/>
        <w:spacing w:after="160"/>
        <w:jc w:val="center"/>
        <w:rPr>
          <w:rFonts w:ascii="GHEA Grapalat" w:hAnsi="GHEA Grapalat" w:cs="Sylfaen"/>
        </w:rPr>
      </w:pPr>
    </w:p>
    <w:p w14:paraId="7D2366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21451C6"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7091E907"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147315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592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2E0D4C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64F271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59B66B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5C0274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7B00D3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6B2F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E3CA75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7EC86F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8020A0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58C65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3BBF8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63056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78169E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C881E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92D7E7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601AE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DB2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9812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B0DFC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8D3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D914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F4780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9C34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88BBC8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3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9C9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D67B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C57E5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1376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B4FD3D"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863DB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ECD0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010C7F"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C491F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1B08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B80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B3ECFF9"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3BD4B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0A9C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2E4B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0D7E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2BD3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9176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679C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7CFF5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531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80E7F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107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982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DC985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702D9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B4A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500E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55BB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7F45D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858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39D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7FD00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9F0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2C14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C2A90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4470A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C5FD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A91CB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628B3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6AE6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29D1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14:paraId="2164D4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13313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6550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DD6B9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18CAE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18DC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E086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9A244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B4790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CE2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4FC32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A320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9E8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3BC8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09265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F9882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6D8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1597E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1662B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EAC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5456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7958E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873CF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1D4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EFF8A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C714B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5A44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0CC8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9ECF2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F6EE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53691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986B5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1F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7D2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5C461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A79B3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311C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12B04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A565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84A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1929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3504B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7C2C0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F174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1EF6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1DA96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CBE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764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937AB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18139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EE8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51CA4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6EB08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330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95FF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C1CA6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85BC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695D9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DD047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5FC9F6"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7D39C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D9176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ED4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3BE8A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FC30E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C9C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CD4F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w:t>
            </w:r>
            <w:r w:rsidRPr="00B138F3">
              <w:rPr>
                <w:rFonts w:ascii="GHEA Grapalat" w:hAnsi="GHEA Grapalat"/>
                <w:sz w:val="18"/>
                <w:szCs w:val="18"/>
              </w:rPr>
              <w:lastRenderedPageBreak/>
              <w:t>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77D0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48EF4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791168"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F9DAC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EEFB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69989"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CDCEDC4"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29A5F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528A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E9278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4F22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5EBFC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9414B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F0D7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8270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91C68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1E238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EF531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13A8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13995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922E4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A2F2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3695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1019B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5AD93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AAB9D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895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0094A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F8534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FF5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E13E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218EDE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16A70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B5F86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01311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C9A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28CBD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C4F26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777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A42E0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2B6F6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3437A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C9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7CB11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47AE8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38E3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6D7A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F78A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8983C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A809C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00A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E41DE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00A71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AFD1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0AAB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организацию </w:t>
            </w:r>
            <w:r w:rsidRPr="00B138F3">
              <w:rPr>
                <w:rFonts w:ascii="GHEA Grapalat" w:hAnsi="GHEA Grapalat"/>
                <w:sz w:val="18"/>
                <w:szCs w:val="18"/>
              </w:rPr>
              <w:lastRenderedPageBreak/>
              <w:t>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50816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76EE1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6C8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084DE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45471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FA1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F5B4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123047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3E15A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DC6B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A1D83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3C6A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D043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B544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A03EE8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ACC9B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05E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72316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8188A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9101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E368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1CC56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25F2F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852D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E2229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A7A8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342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4F75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68E67C"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58145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A9CB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4DF5C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7E42D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5E8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9AC1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0D83AD" w14:textId="77777777" w:rsidR="00C3421C" w:rsidRPr="00B138F3" w:rsidRDefault="00C3421C" w:rsidP="00DE2AE3">
            <w:pPr>
              <w:widowControl w:val="0"/>
              <w:spacing w:after="120"/>
              <w:jc w:val="center"/>
              <w:rPr>
                <w:rFonts w:ascii="GHEA Grapalat" w:hAnsi="GHEA Grapalat"/>
                <w:sz w:val="18"/>
                <w:szCs w:val="18"/>
              </w:rPr>
            </w:pPr>
          </w:p>
        </w:tc>
      </w:tr>
    </w:tbl>
    <w:p w14:paraId="3B594420" w14:textId="77777777" w:rsidR="001005B0" w:rsidRPr="00B138F3" w:rsidRDefault="001005B0" w:rsidP="00B46D58">
      <w:pPr>
        <w:widowControl w:val="0"/>
        <w:spacing w:after="160"/>
        <w:ind w:left="567" w:right="565"/>
        <w:jc w:val="center"/>
        <w:rPr>
          <w:rFonts w:ascii="GHEA Grapalat" w:hAnsi="GHEA Grapalat"/>
          <w:b/>
        </w:rPr>
      </w:pPr>
    </w:p>
    <w:p w14:paraId="6A974528" w14:textId="77777777" w:rsidR="001005B0" w:rsidRPr="00B138F3" w:rsidRDefault="001005B0" w:rsidP="00B46D58">
      <w:pPr>
        <w:widowControl w:val="0"/>
        <w:spacing w:after="160"/>
        <w:ind w:left="567" w:right="565"/>
        <w:jc w:val="center"/>
        <w:rPr>
          <w:rFonts w:ascii="GHEA Grapalat" w:hAnsi="GHEA Grapalat"/>
          <w:b/>
        </w:rPr>
      </w:pPr>
    </w:p>
    <w:p w14:paraId="4844FEF3" w14:textId="77777777" w:rsidR="001005B0" w:rsidRPr="00B138F3" w:rsidRDefault="001005B0" w:rsidP="00B46D58">
      <w:pPr>
        <w:widowControl w:val="0"/>
        <w:spacing w:after="160"/>
        <w:ind w:left="567" w:right="565"/>
        <w:jc w:val="center"/>
        <w:rPr>
          <w:rFonts w:ascii="GHEA Grapalat" w:hAnsi="GHEA Grapalat"/>
          <w:b/>
        </w:rPr>
      </w:pPr>
    </w:p>
    <w:p w14:paraId="19F58DF1" w14:textId="77777777" w:rsidR="001005B0" w:rsidRPr="00B138F3" w:rsidRDefault="001005B0" w:rsidP="00B46D58">
      <w:pPr>
        <w:widowControl w:val="0"/>
        <w:spacing w:after="160"/>
        <w:ind w:left="567" w:right="565"/>
        <w:jc w:val="center"/>
        <w:rPr>
          <w:rFonts w:ascii="GHEA Grapalat" w:hAnsi="GHEA Grapalat"/>
          <w:b/>
        </w:rPr>
      </w:pPr>
    </w:p>
    <w:p w14:paraId="7C530BF9" w14:textId="77777777" w:rsidR="001005B0" w:rsidRPr="00B138F3" w:rsidRDefault="001005B0" w:rsidP="00B46D58">
      <w:pPr>
        <w:widowControl w:val="0"/>
        <w:spacing w:after="160"/>
        <w:ind w:left="567" w:right="565"/>
        <w:jc w:val="center"/>
        <w:rPr>
          <w:rFonts w:ascii="GHEA Grapalat" w:hAnsi="GHEA Grapalat"/>
          <w:b/>
        </w:rPr>
      </w:pPr>
    </w:p>
    <w:p w14:paraId="18FF3CDB" w14:textId="77777777" w:rsidR="001005B0" w:rsidRPr="00B138F3" w:rsidRDefault="001005B0" w:rsidP="00B46D58">
      <w:pPr>
        <w:widowControl w:val="0"/>
        <w:spacing w:after="160"/>
        <w:ind w:left="567" w:right="565"/>
        <w:jc w:val="center"/>
        <w:rPr>
          <w:rFonts w:ascii="GHEA Grapalat" w:hAnsi="GHEA Grapalat"/>
          <w:b/>
        </w:rPr>
      </w:pPr>
    </w:p>
    <w:p w14:paraId="12CE5888" w14:textId="77777777" w:rsidR="001005B0" w:rsidRPr="00B138F3" w:rsidRDefault="001005B0" w:rsidP="00B46D58">
      <w:pPr>
        <w:widowControl w:val="0"/>
        <w:spacing w:after="160"/>
        <w:ind w:left="567" w:right="565"/>
        <w:jc w:val="center"/>
        <w:rPr>
          <w:rFonts w:ascii="GHEA Grapalat" w:hAnsi="GHEA Grapalat"/>
          <w:b/>
        </w:rPr>
      </w:pPr>
    </w:p>
    <w:p w14:paraId="11270B03" w14:textId="77777777" w:rsidR="001005B0" w:rsidRPr="00B138F3" w:rsidRDefault="001005B0" w:rsidP="00B46D58">
      <w:pPr>
        <w:widowControl w:val="0"/>
        <w:spacing w:after="160"/>
        <w:ind w:left="567" w:right="565"/>
        <w:jc w:val="center"/>
        <w:rPr>
          <w:rFonts w:ascii="GHEA Grapalat" w:hAnsi="GHEA Grapalat"/>
          <w:b/>
        </w:rPr>
      </w:pPr>
    </w:p>
    <w:p w14:paraId="21DE2F02" w14:textId="77777777" w:rsidR="001005B0" w:rsidRPr="00B138F3" w:rsidRDefault="001005B0" w:rsidP="00B46D58">
      <w:pPr>
        <w:widowControl w:val="0"/>
        <w:spacing w:after="160"/>
        <w:ind w:left="567" w:right="565"/>
        <w:jc w:val="center"/>
        <w:rPr>
          <w:rFonts w:ascii="GHEA Grapalat" w:hAnsi="GHEA Grapalat"/>
          <w:b/>
        </w:rPr>
      </w:pPr>
    </w:p>
    <w:p w14:paraId="63BE2D0D" w14:textId="77777777" w:rsidR="001005B0" w:rsidRPr="00B138F3" w:rsidRDefault="001005B0" w:rsidP="00B46D58">
      <w:pPr>
        <w:widowControl w:val="0"/>
        <w:spacing w:after="160"/>
        <w:ind w:left="567" w:right="565"/>
        <w:jc w:val="center"/>
        <w:rPr>
          <w:rFonts w:ascii="GHEA Grapalat" w:hAnsi="GHEA Grapalat"/>
          <w:b/>
        </w:rPr>
      </w:pPr>
    </w:p>
    <w:p w14:paraId="11D336F3" w14:textId="77777777" w:rsidR="001005B0" w:rsidRPr="00B138F3" w:rsidRDefault="001005B0" w:rsidP="00B46D58">
      <w:pPr>
        <w:widowControl w:val="0"/>
        <w:spacing w:after="160"/>
        <w:ind w:left="567" w:right="565"/>
        <w:jc w:val="center"/>
        <w:rPr>
          <w:rFonts w:ascii="GHEA Grapalat" w:hAnsi="GHEA Grapalat"/>
          <w:b/>
        </w:rPr>
      </w:pPr>
    </w:p>
    <w:p w14:paraId="6EEFB8FA" w14:textId="77777777" w:rsidR="001005B0" w:rsidRPr="00B138F3" w:rsidRDefault="001005B0" w:rsidP="00B46D58">
      <w:pPr>
        <w:widowControl w:val="0"/>
        <w:spacing w:after="160"/>
        <w:ind w:left="567" w:right="565"/>
        <w:jc w:val="center"/>
        <w:rPr>
          <w:rFonts w:ascii="GHEA Grapalat" w:hAnsi="GHEA Grapalat"/>
          <w:b/>
        </w:rPr>
      </w:pPr>
    </w:p>
    <w:p w14:paraId="7D985191" w14:textId="77777777" w:rsidR="001005B0" w:rsidRPr="00B138F3" w:rsidRDefault="001005B0" w:rsidP="00B46D58">
      <w:pPr>
        <w:widowControl w:val="0"/>
        <w:spacing w:after="160"/>
        <w:ind w:left="567" w:right="565"/>
        <w:jc w:val="center"/>
        <w:rPr>
          <w:rFonts w:ascii="GHEA Grapalat" w:hAnsi="GHEA Grapalat"/>
          <w:b/>
        </w:rPr>
      </w:pPr>
    </w:p>
    <w:p w14:paraId="577E2687" w14:textId="77777777" w:rsidR="001005B0" w:rsidRPr="00B138F3" w:rsidRDefault="001005B0" w:rsidP="00B46D58">
      <w:pPr>
        <w:widowControl w:val="0"/>
        <w:spacing w:after="160"/>
        <w:ind w:left="567" w:right="565"/>
        <w:jc w:val="center"/>
        <w:rPr>
          <w:rFonts w:ascii="GHEA Grapalat" w:hAnsi="GHEA Grapalat"/>
          <w:b/>
        </w:rPr>
      </w:pPr>
    </w:p>
    <w:p w14:paraId="1D98F6D1" w14:textId="77777777" w:rsidR="001005B0" w:rsidRPr="00B138F3" w:rsidRDefault="001005B0" w:rsidP="00B46D58">
      <w:pPr>
        <w:widowControl w:val="0"/>
        <w:spacing w:after="160"/>
        <w:ind w:left="567" w:right="565"/>
        <w:jc w:val="center"/>
        <w:rPr>
          <w:rFonts w:ascii="GHEA Grapalat" w:hAnsi="GHEA Grapalat"/>
          <w:b/>
        </w:rPr>
      </w:pPr>
    </w:p>
    <w:p w14:paraId="10416760" w14:textId="77777777" w:rsidR="001005B0" w:rsidRPr="00B138F3" w:rsidRDefault="001005B0" w:rsidP="00B46D58">
      <w:pPr>
        <w:widowControl w:val="0"/>
        <w:spacing w:after="160"/>
        <w:ind w:left="567" w:right="565"/>
        <w:jc w:val="center"/>
        <w:rPr>
          <w:rFonts w:ascii="GHEA Grapalat" w:hAnsi="GHEA Grapalat"/>
          <w:b/>
        </w:rPr>
      </w:pPr>
    </w:p>
    <w:p w14:paraId="3827913D" w14:textId="77777777" w:rsidR="001005B0" w:rsidRPr="00B138F3" w:rsidRDefault="001005B0" w:rsidP="00B46D58">
      <w:pPr>
        <w:widowControl w:val="0"/>
        <w:spacing w:after="160"/>
        <w:ind w:left="567" w:right="565"/>
        <w:jc w:val="center"/>
        <w:rPr>
          <w:rFonts w:ascii="GHEA Grapalat" w:hAnsi="GHEA Grapalat"/>
          <w:b/>
        </w:rPr>
      </w:pPr>
    </w:p>
    <w:p w14:paraId="60FB8FF3"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F2FB94B" w14:textId="34E4A75B" w:rsidR="00F220D2" w:rsidRDefault="00235549" w:rsidP="00F220D2">
      <w:pPr>
        <w:pStyle w:val="a3"/>
        <w:spacing w:line="240" w:lineRule="auto"/>
        <w:jc w:val="center"/>
        <w:rPr>
          <w:rFonts w:ascii="GHEA Grapalat" w:hAnsi="GHEA Grapalat"/>
          <w:b/>
          <w:i w:val="0"/>
          <w:lang w:val="af-ZA"/>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5C617D58" w14:textId="54E43814" w:rsidR="0075061D" w:rsidRPr="00B138F3" w:rsidRDefault="0075061D" w:rsidP="00AC3943">
      <w:pPr>
        <w:pStyle w:val="31"/>
        <w:widowControl w:val="0"/>
        <w:spacing w:after="160" w:line="240" w:lineRule="auto"/>
        <w:jc w:val="right"/>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3127967"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6C8357E" w14:textId="77777777" w:rsidR="001005B0" w:rsidRPr="00B138F3" w:rsidRDefault="001005B0" w:rsidP="00B46D58">
      <w:pPr>
        <w:widowControl w:val="0"/>
        <w:spacing w:after="160"/>
        <w:ind w:left="567" w:right="565"/>
        <w:jc w:val="center"/>
        <w:rPr>
          <w:rFonts w:ascii="GHEA Grapalat" w:hAnsi="GHEA Grapalat"/>
          <w:b/>
        </w:rPr>
      </w:pPr>
    </w:p>
    <w:p w14:paraId="19B8EAC8"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roofErr w:type="spellStart"/>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roofErr w:type="spellEnd"/>
    </w:p>
    <w:p w14:paraId="6613C37C"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1F3F5B2B"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14:paraId="5C994268"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 xml:space="preserve">наименование </w:t>
      </w:r>
      <w:proofErr w:type="spellStart"/>
      <w:r w:rsidRPr="00B138F3">
        <w:rPr>
          <w:rStyle w:val="af5"/>
          <w:rFonts w:ascii="GHEA Grapalat" w:hAnsi="GHEA Grapalat"/>
          <w:b w:val="0"/>
          <w:sz w:val="18"/>
          <w:szCs w:val="18"/>
        </w:rPr>
        <w:t>заказчика</w:t>
      </w:r>
      <w:r w:rsidRPr="00B138F3">
        <w:rPr>
          <w:rStyle w:val="af5"/>
          <w:rFonts w:ascii="GHEA Grapalat" w:hAnsi="GHEA Grapalat"/>
          <w:b w:val="0"/>
          <w:sz w:val="20"/>
          <w:szCs w:val="20"/>
        </w:rPr>
        <w:t>наименование</w:t>
      </w:r>
      <w:proofErr w:type="spellEnd"/>
      <w:r w:rsidRPr="00B138F3">
        <w:rPr>
          <w:rStyle w:val="af5"/>
          <w:rFonts w:ascii="GHEA Grapalat" w:hAnsi="GHEA Grapalat"/>
          <w:b w:val="0"/>
          <w:sz w:val="20"/>
          <w:szCs w:val="20"/>
        </w:rPr>
        <w:t xml:space="preserve"> отобранного участника</w:t>
      </w:r>
    </w:p>
    <w:p w14:paraId="7E957C0D"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14:paraId="47C4EA9F"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8699ED1"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14:paraId="36FE9596"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14:paraId="5FBD7747"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0295CC31"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47C72EC5"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14:paraId="3F5A1389"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DAC42B0"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14:paraId="5487448F"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645E0E12"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14:paraId="074EA681"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F564DCB"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CF3680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0EA6AA7"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5. Гарантия действует со дня вступления в силу договора N________________________ заключаемого  между  бенефициаром и принципалом    </w:t>
      </w:r>
    </w:p>
    <w:p w14:paraId="3C0A2C2F"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D4DE4A9"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14:paraId="604A07AD" w14:textId="77777777"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proofErr w:type="spellStart"/>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до</w:t>
      </w:r>
      <w:proofErr w:type="spellEnd"/>
      <w:r w:rsidRPr="00665A01">
        <w:rPr>
          <w:rFonts w:ascii="GHEA Grapalat" w:eastAsiaTheme="minorHAnsi" w:hAnsi="GHEA Grapalat" w:cstheme="minorBidi"/>
        </w:rPr>
        <w:t xml:space="preserve"> девяностого рабочего </w:t>
      </w:r>
      <w:proofErr w:type="spellStart"/>
      <w:r w:rsidRPr="00665A01">
        <w:rPr>
          <w:rFonts w:ascii="GHEA Grapalat" w:eastAsiaTheme="minorHAnsi" w:hAnsi="GHEA Grapalat" w:cstheme="minorBidi"/>
        </w:rPr>
        <w:t>дняследующего</w:t>
      </w:r>
      <w:proofErr w:type="spellEnd"/>
      <w:r w:rsidRPr="00665A01">
        <w:rPr>
          <w:rFonts w:ascii="GHEA Grapalat" w:eastAsiaTheme="minorHAnsi" w:hAnsi="GHEA Grapalat" w:cstheme="minorBidi"/>
        </w:rPr>
        <w:t xml:space="preserve"> за днем </w:t>
      </w:r>
    </w:p>
    <w:p w14:paraId="1315616D" w14:textId="77777777"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14:paraId="36474374" w14:textId="77777777"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lang w:val="hy-AM"/>
        </w:rPr>
        <w:t>.</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66F37D19" w14:textId="77777777"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В день предоставления гарантии лицо, выдающее гарантию, с официального </w:t>
      </w:r>
      <w:proofErr w:type="spellStart"/>
      <w:r w:rsidRPr="00665A01">
        <w:rPr>
          <w:rFonts w:ascii="GHEA Grapalat" w:eastAsiaTheme="minorHAnsi" w:hAnsi="GHEA Grapalat" w:cstheme="minorBidi"/>
        </w:rPr>
        <w:t>адресаэлектронной</w:t>
      </w:r>
      <w:proofErr w:type="spellEnd"/>
      <w:r w:rsidRPr="00665A01">
        <w:rPr>
          <w:rFonts w:ascii="GHEA Grapalat" w:eastAsiaTheme="minorHAnsi" w:hAnsi="GHEA Grapalat" w:cstheme="minorBidi"/>
        </w:rPr>
        <w:t xml:space="preserve">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26131E9F" w14:textId="77777777"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p>
    <w:p w14:paraId="468A7AE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998B74B"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2BCA2E0"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14:paraId="19C10AB3"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1DC425A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8E58A7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8FD579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A16E2D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097D3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616884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976834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14:paraId="3296137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276185F"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791C150"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3DB1FADF"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FF20A8F"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38C101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F519A1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8925C59"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14:paraId="41ED87F1"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084F893"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1840F8F2"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0F9B11B7"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B035CFE"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14:paraId="5B13490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0DE45ED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172FC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D90BEAF" w14:textId="77777777"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14:paraId="44F00DCD" w14:textId="77777777"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14:paraId="484E3D3A" w14:textId="77777777" w:rsidR="001005B0" w:rsidRPr="00B138F3" w:rsidRDefault="001005B0" w:rsidP="005B3A59">
      <w:pPr>
        <w:widowControl w:val="0"/>
        <w:spacing w:after="160"/>
        <w:ind w:left="567" w:right="565"/>
        <w:jc w:val="both"/>
        <w:rPr>
          <w:rFonts w:ascii="GHEA Grapalat" w:hAnsi="GHEA Grapalat"/>
        </w:rPr>
      </w:pPr>
    </w:p>
    <w:p w14:paraId="7C8FA60B" w14:textId="77777777" w:rsidR="001005B0" w:rsidRPr="00B138F3" w:rsidRDefault="001005B0" w:rsidP="00B46D58">
      <w:pPr>
        <w:widowControl w:val="0"/>
        <w:spacing w:after="160"/>
        <w:ind w:left="567" w:right="565"/>
        <w:jc w:val="center"/>
        <w:rPr>
          <w:rFonts w:ascii="GHEA Grapalat" w:hAnsi="GHEA Grapalat"/>
          <w:b/>
        </w:rPr>
      </w:pPr>
    </w:p>
    <w:p w14:paraId="2DE1FB3E" w14:textId="77777777" w:rsidR="001005B0" w:rsidRPr="00B138F3" w:rsidRDefault="001005B0" w:rsidP="00B46D58">
      <w:pPr>
        <w:widowControl w:val="0"/>
        <w:spacing w:after="160"/>
        <w:ind w:left="567" w:right="565"/>
        <w:jc w:val="center"/>
        <w:rPr>
          <w:rFonts w:ascii="GHEA Grapalat" w:hAnsi="GHEA Grapalat"/>
          <w:b/>
        </w:rPr>
      </w:pPr>
    </w:p>
    <w:p w14:paraId="51704E1E" w14:textId="77777777" w:rsidR="001005B0" w:rsidRPr="00B138F3" w:rsidRDefault="001005B0" w:rsidP="00B46D58">
      <w:pPr>
        <w:widowControl w:val="0"/>
        <w:spacing w:after="160"/>
        <w:ind w:left="567" w:right="565"/>
        <w:jc w:val="center"/>
        <w:rPr>
          <w:rFonts w:ascii="GHEA Grapalat" w:hAnsi="GHEA Grapalat"/>
          <w:b/>
        </w:rPr>
      </w:pPr>
    </w:p>
    <w:p w14:paraId="5C71B182" w14:textId="77777777" w:rsidR="001005B0" w:rsidRPr="00B138F3" w:rsidRDefault="001005B0" w:rsidP="00B46D58">
      <w:pPr>
        <w:widowControl w:val="0"/>
        <w:spacing w:after="160"/>
        <w:ind w:left="567" w:right="565"/>
        <w:jc w:val="center"/>
        <w:rPr>
          <w:rFonts w:ascii="GHEA Grapalat" w:hAnsi="GHEA Grapalat"/>
          <w:b/>
        </w:rPr>
      </w:pPr>
    </w:p>
    <w:p w14:paraId="10B3B58D" w14:textId="77777777" w:rsidR="00FC10BB" w:rsidRDefault="00FC10BB">
      <w:pPr>
        <w:rPr>
          <w:rFonts w:ascii="GHEA Grapalat" w:hAnsi="GHEA Grapalat"/>
          <w:i/>
        </w:rPr>
      </w:pPr>
      <w:r>
        <w:rPr>
          <w:rFonts w:ascii="GHEA Grapalat" w:hAnsi="GHEA Grapalat"/>
          <w:i/>
        </w:rPr>
        <w:br w:type="page"/>
      </w:r>
    </w:p>
    <w:p w14:paraId="59489639"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7D52A722" w14:textId="533366C7" w:rsidR="00F220D2" w:rsidRDefault="000A214C" w:rsidP="00F220D2">
      <w:pPr>
        <w:pStyle w:val="a3"/>
        <w:spacing w:line="240" w:lineRule="auto"/>
        <w:jc w:val="center"/>
        <w:rPr>
          <w:rFonts w:ascii="GHEA Grapalat" w:hAnsi="GHEA Grapalat"/>
          <w:b/>
          <w:i w:val="0"/>
          <w:lang w:val="af-ZA"/>
        </w:rPr>
      </w:pPr>
      <w:r w:rsidRPr="00B138F3">
        <w:rPr>
          <w:rFonts w:ascii="GHEA Grapalat" w:hAnsi="GHEA Grapalat"/>
        </w:rPr>
        <w:t xml:space="preserve">к Приглашению на </w:t>
      </w:r>
      <w:r w:rsidR="008B1233" w:rsidRPr="00B138F3">
        <w:rPr>
          <w:rFonts w:ascii="GHEA Grapalat" w:hAnsi="GHEA Grapalat"/>
        </w:rPr>
        <w:t>открытый конкурс</w:t>
      </w:r>
      <w:r w:rsidRPr="00B138F3">
        <w:rPr>
          <w:rFonts w:ascii="GHEA Grapalat" w:hAnsi="GHEA Grapalat"/>
        </w:rPr>
        <w:br/>
        <w:t xml:space="preserve">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272B3184" w14:textId="66E2C55A" w:rsidR="000A214C" w:rsidRPr="00B138F3" w:rsidRDefault="000A214C" w:rsidP="002F7B28">
      <w:pPr>
        <w:widowControl w:val="0"/>
        <w:spacing w:after="160"/>
        <w:jc w:val="right"/>
        <w:rPr>
          <w:rFonts w:ascii="GHEA Grapalat" w:hAnsi="GHEA Grapalat" w:cs="GHEA Grapalat"/>
          <w:b/>
        </w:rPr>
      </w:pPr>
      <w:r w:rsidRPr="00B138F3">
        <w:rPr>
          <w:rFonts w:ascii="GHEA Grapalat" w:hAnsi="GHEA Grapalat"/>
          <w:b/>
        </w:rPr>
        <w:t xml:space="preserve">СОГЛАШЕНИЕ О НЕУСТОЙКЕ </w:t>
      </w:r>
    </w:p>
    <w:p w14:paraId="3F176E6B"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B138F3" w14:paraId="25046C8E" w14:textId="77777777" w:rsidTr="00DE2AE3">
        <w:tc>
          <w:tcPr>
            <w:tcW w:w="4786" w:type="dxa"/>
          </w:tcPr>
          <w:p w14:paraId="00F3D412"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51B57CF"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14:paraId="35C54616" w14:textId="77777777" w:rsidR="000A214C" w:rsidRPr="00B138F3" w:rsidRDefault="000A214C" w:rsidP="000A214C">
      <w:pPr>
        <w:widowControl w:val="0"/>
        <w:spacing w:after="160"/>
        <w:rPr>
          <w:rFonts w:ascii="GHEA Grapalat" w:hAnsi="GHEA Grapalat" w:cs="GHEA Grapalat"/>
          <w:b/>
        </w:rPr>
      </w:pPr>
    </w:p>
    <w:p w14:paraId="6C1E888D"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A69878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D820FA6"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19F54EF"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88A1197"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D1B39B"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EE434C6"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3C96653"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00674231"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4630295"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566CB1F" w14:textId="77777777" w:rsidR="000A214C" w:rsidRPr="00B138F3" w:rsidRDefault="000A214C" w:rsidP="000A214C">
      <w:pPr>
        <w:rPr>
          <w:rFonts w:ascii="GHEA Grapalat" w:hAnsi="GHEA Grapalat"/>
        </w:rPr>
      </w:pPr>
      <w:r w:rsidRPr="00B138F3">
        <w:rPr>
          <w:rFonts w:ascii="GHEA Grapalat" w:hAnsi="GHEA Grapalat"/>
        </w:rPr>
        <w:br w:type="page"/>
      </w:r>
    </w:p>
    <w:p w14:paraId="438B46E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12CB5E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3B4B6D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C3407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88C9BA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53D072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1482BC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8C4252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7D1CA9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4655EE0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9986C9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78B8B1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F64CDB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14:paraId="393410AA"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w:t>
      </w:r>
      <w:proofErr w:type="spellStart"/>
      <w:r w:rsidR="004300C2" w:rsidRPr="00677822">
        <w:rPr>
          <w:rFonts w:ascii="GHEA Grapalat" w:hAnsi="GHEA Grapalat"/>
        </w:rPr>
        <w:t>за</w:t>
      </w:r>
      <w:r w:rsidR="00FE75E6" w:rsidRPr="00677822">
        <w:rPr>
          <w:rFonts w:ascii="GHEA Grapalat" w:hAnsi="GHEA Grapalat"/>
        </w:rPr>
        <w:t>последним</w:t>
      </w:r>
      <w:proofErr w:type="spellEnd"/>
      <w:r w:rsidR="00FE75E6" w:rsidRPr="00677822">
        <w:rPr>
          <w:rFonts w:ascii="GHEA Grapalat" w:hAnsi="GHEA Grapalat"/>
        </w:rPr>
        <w:t xml:space="preserve"> днем полного выполнения взятых Компанией по заключаемому договору обязательств, включительно.</w:t>
      </w:r>
    </w:p>
    <w:p w14:paraId="1D700BE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E861F1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A64BF8E"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6157596"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4CF4E1"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35B191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8DEF19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BE6B3A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C85DA7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19E84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AF1EE9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E5A490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8AF8FC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22B3B5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F8FD94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C8FA25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D5458FF"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7E7039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30A163C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22A66"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5C4A15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7D58CE"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67633231"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D6909"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C981A2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97D4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878D0D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314D8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BA594D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0D84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3FD783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4B40B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D73656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F93BA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3772207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06803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07E233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55392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8B19064"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191E7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559ED86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D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B912B6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E043A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28557E0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AC2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FB94FE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1A52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D690A8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B84F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6D23F6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53D6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17F8855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AD77D8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3CA94E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FD21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2B55F79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BEC9F1"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24A7DF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C086248"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8AF1264" w14:textId="77777777" w:rsidR="00BE2572" w:rsidRPr="00B138F3" w:rsidRDefault="00BE2572" w:rsidP="00DE2AE3">
            <w:pPr>
              <w:widowControl w:val="0"/>
              <w:spacing w:after="160"/>
              <w:rPr>
                <w:rFonts w:ascii="GHEA Grapalat" w:hAnsi="GHEA Grapalat" w:cs="Sylfaen"/>
              </w:rPr>
            </w:pPr>
          </w:p>
          <w:p w14:paraId="3F613C94"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105DC0BA" w14:textId="77777777" w:rsidR="00BE2572" w:rsidRPr="00B138F3" w:rsidRDefault="00BE2572" w:rsidP="00DE2AE3">
            <w:pPr>
              <w:widowControl w:val="0"/>
              <w:spacing w:after="160"/>
              <w:rPr>
                <w:rFonts w:ascii="GHEA Grapalat" w:hAnsi="GHEA Grapalat" w:cs="Sylfaen"/>
              </w:rPr>
            </w:pPr>
          </w:p>
          <w:p w14:paraId="77B75391"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F0DE420" w14:textId="77777777" w:rsidR="00BE2572" w:rsidRPr="00B138F3" w:rsidRDefault="00BE2572" w:rsidP="00DE2AE3">
            <w:pPr>
              <w:widowControl w:val="0"/>
              <w:spacing w:after="160"/>
              <w:rPr>
                <w:rFonts w:ascii="GHEA Grapalat" w:hAnsi="GHEA Grapalat" w:cs="Sylfaen"/>
              </w:rPr>
            </w:pPr>
          </w:p>
          <w:p w14:paraId="62F5829A"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FA04C1F"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3953CF8"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F50CBBC" w14:textId="77777777" w:rsidR="00BE2572" w:rsidRPr="00B138F3" w:rsidRDefault="00BE2572" w:rsidP="00DE2AE3">
            <w:pPr>
              <w:widowControl w:val="0"/>
              <w:spacing w:after="160"/>
              <w:rPr>
                <w:rFonts w:ascii="GHEA Grapalat" w:hAnsi="GHEA Grapalat" w:cs="Sylfaen"/>
              </w:rPr>
            </w:pPr>
          </w:p>
          <w:p w14:paraId="69A4DCB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4B518A5" w14:textId="77777777" w:rsidR="00BE2572" w:rsidRPr="00B138F3" w:rsidRDefault="00BE2572" w:rsidP="00DE2AE3">
            <w:pPr>
              <w:widowControl w:val="0"/>
              <w:spacing w:after="160"/>
              <w:jc w:val="right"/>
              <w:rPr>
                <w:rFonts w:ascii="GHEA Grapalat" w:hAnsi="GHEA Grapalat" w:cs="Tahoma"/>
              </w:rPr>
            </w:pPr>
          </w:p>
          <w:p w14:paraId="627F77E9"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F281D28" w14:textId="77777777" w:rsidR="00BE2572" w:rsidRPr="00B138F3" w:rsidRDefault="00BE2572" w:rsidP="00DE2AE3">
            <w:pPr>
              <w:widowControl w:val="0"/>
              <w:spacing w:after="160"/>
              <w:rPr>
                <w:rFonts w:ascii="GHEA Grapalat" w:hAnsi="GHEA Grapalat" w:cs="Sylfaen"/>
              </w:rPr>
            </w:pPr>
          </w:p>
          <w:p w14:paraId="50F35681"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2915645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ECE2952"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613ED0D" w14:textId="77777777" w:rsidR="00BE2572" w:rsidRPr="00B138F3" w:rsidRDefault="00BE2572" w:rsidP="00DE2AE3">
            <w:pPr>
              <w:widowControl w:val="0"/>
              <w:spacing w:after="160"/>
              <w:rPr>
                <w:rFonts w:ascii="GHEA Grapalat" w:hAnsi="GHEA Grapalat"/>
              </w:rPr>
            </w:pPr>
          </w:p>
          <w:p w14:paraId="257A09C1"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5D4F885"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64EE420" w14:textId="77777777" w:rsidR="00BE2572" w:rsidRPr="00B138F3" w:rsidRDefault="00BE2572" w:rsidP="00DE2AE3">
            <w:pPr>
              <w:widowControl w:val="0"/>
              <w:spacing w:after="160"/>
              <w:rPr>
                <w:rFonts w:ascii="GHEA Grapalat" w:hAnsi="GHEA Grapalat" w:cs="Tahoma"/>
              </w:rPr>
            </w:pPr>
          </w:p>
          <w:p w14:paraId="7B92895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FAC007C"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49B7747" w14:textId="77777777" w:rsidR="00BE2572" w:rsidRPr="00B138F3" w:rsidRDefault="00BE2572" w:rsidP="00DE2AE3">
            <w:pPr>
              <w:widowControl w:val="0"/>
              <w:spacing w:after="160"/>
              <w:rPr>
                <w:rFonts w:ascii="GHEA Grapalat" w:hAnsi="GHEA Grapalat" w:cs="Tahoma"/>
              </w:rPr>
            </w:pPr>
          </w:p>
          <w:p w14:paraId="1B3BBDA8"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DE787DB"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653D4BF" w14:textId="77777777" w:rsidR="00BE2572" w:rsidRPr="00B138F3" w:rsidRDefault="00BE2572" w:rsidP="00DE2AE3">
            <w:pPr>
              <w:widowControl w:val="0"/>
              <w:spacing w:after="160"/>
              <w:rPr>
                <w:rFonts w:ascii="GHEA Grapalat" w:hAnsi="GHEA Grapalat" w:cs="Arial"/>
              </w:rPr>
            </w:pPr>
          </w:p>
        </w:tc>
      </w:tr>
      <w:tr w:rsidR="00B138F3" w:rsidRPr="00B138F3" w14:paraId="2777F30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4B796AE"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21C5DB8" w14:textId="77777777" w:rsidR="00BE2572" w:rsidRPr="00B138F3" w:rsidRDefault="00BE2572" w:rsidP="00DE2AE3">
            <w:pPr>
              <w:widowControl w:val="0"/>
              <w:spacing w:after="160"/>
              <w:rPr>
                <w:rFonts w:ascii="GHEA Grapalat" w:hAnsi="GHEA Grapalat" w:cs="Sylfaen"/>
              </w:rPr>
            </w:pPr>
          </w:p>
          <w:p w14:paraId="1543FA6B"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BEA928B"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104CDC4" w14:textId="77777777" w:rsidR="00BE2572" w:rsidRPr="00B138F3" w:rsidRDefault="00BE2572" w:rsidP="00DE2AE3">
            <w:pPr>
              <w:widowControl w:val="0"/>
              <w:spacing w:after="160"/>
              <w:rPr>
                <w:rFonts w:ascii="GHEA Grapalat" w:hAnsi="GHEA Grapalat"/>
              </w:rPr>
            </w:pPr>
          </w:p>
          <w:p w14:paraId="5056A800"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FB20929" w14:textId="77777777" w:rsidR="00BE2572" w:rsidRPr="00B138F3" w:rsidRDefault="00BE2572" w:rsidP="00BE2572">
      <w:pPr>
        <w:widowControl w:val="0"/>
        <w:spacing w:after="160"/>
        <w:jc w:val="center"/>
        <w:rPr>
          <w:rFonts w:ascii="GHEA Grapalat" w:hAnsi="GHEA Grapalat" w:cs="Sylfaen"/>
        </w:rPr>
      </w:pPr>
    </w:p>
    <w:p w14:paraId="2C1652A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F6D5B3B"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151D7B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51F1BC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CDC6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049A99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4FCBC7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ED5C45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9DA2B8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1C49F6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F24FA1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89AB72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271C7A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2056C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E46C44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94F3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9E124C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D4DF0A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2159C7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21F853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F929D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5E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E7768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5F2DB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3C3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E09A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FEF2C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5C7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A64709"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40007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3439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E86AE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589DC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BB6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6203907"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88C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7789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EC6A5B"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1B91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71770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CD2A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D54025"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0AD2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473E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2CD7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2627B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142FB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53E7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2DF24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586A8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FFA8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FE13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A98C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DD1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1DB0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01A04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3586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7113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60219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6F14E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3E7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7C60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B8D8E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A537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61B0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7C335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CF04F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510F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AC220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4556A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DD8B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4F15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14:paraId="2DFCF9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3D222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156A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2A0ED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C25F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E0E0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0A05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E7183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8208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704F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29BE7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2135A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715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86DF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435E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E72A37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946E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66B9C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94D34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C6C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1BCA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3340A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74504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5C0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4F092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C357D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1AC4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036B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6547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C432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E3A1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A6EE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1D6E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1A9B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FD82D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9D00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740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D0351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3591B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3D0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B236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8EF5B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9770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C69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FFFCC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448B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9595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9938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1287E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CE473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A9F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4F50D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80722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C680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3E73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EAA9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2C9F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1EACE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80615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180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F1EFD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C81E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1E5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F860B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852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708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6EAD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w:t>
            </w:r>
            <w:r w:rsidRPr="00B138F3">
              <w:rPr>
                <w:rFonts w:ascii="GHEA Grapalat" w:hAnsi="GHEA Grapalat"/>
                <w:sz w:val="18"/>
                <w:szCs w:val="18"/>
              </w:rPr>
              <w:lastRenderedPageBreak/>
              <w:t>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00826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5C03D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9B1EA"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F0B4E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C8AA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4C9252"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496418E"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35DE8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4B744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07BED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0B1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495F4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C4F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048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7D15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09D6A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20B2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7BCA5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007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22D4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E81AA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87C4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94EF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AAECF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F6599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E6C9D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E2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F47CA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037C2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2570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55962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134C6B7"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B7F8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CD765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5D661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DBFC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D7F00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498E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01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8D3A7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D12D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D4D53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51B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DE727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7EF28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FE5E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56ED1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775E1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045B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B1A08F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7959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C7C70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D000F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65181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D12A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организацию </w:t>
            </w:r>
            <w:r w:rsidRPr="00B138F3">
              <w:rPr>
                <w:rFonts w:ascii="GHEA Grapalat" w:hAnsi="GHEA Grapalat"/>
                <w:sz w:val="18"/>
                <w:szCs w:val="18"/>
              </w:rPr>
              <w:lastRenderedPageBreak/>
              <w:t>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530CAC"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22EE8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D797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9EDD8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49CD3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654A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EFFD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0D2CDD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5684A2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ED0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DE0E4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7AB49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35AA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DE46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449992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D05C2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4B26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2FF5E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9C9A0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196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0AEC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F2A838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6357BD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0ACD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67C7E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0CE9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66FC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E78C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F6700E"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472713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BB3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37987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83E08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D486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3B69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41B0C3" w14:textId="77777777" w:rsidR="00BE2572" w:rsidRPr="00B138F3" w:rsidRDefault="00BE2572" w:rsidP="00DE2AE3">
            <w:pPr>
              <w:widowControl w:val="0"/>
              <w:spacing w:after="120"/>
              <w:jc w:val="center"/>
              <w:rPr>
                <w:rFonts w:ascii="GHEA Grapalat" w:hAnsi="GHEA Grapalat"/>
                <w:sz w:val="18"/>
                <w:szCs w:val="18"/>
              </w:rPr>
            </w:pPr>
          </w:p>
        </w:tc>
      </w:tr>
    </w:tbl>
    <w:p w14:paraId="4136A102" w14:textId="77777777" w:rsidR="00BE2572" w:rsidRPr="00B138F3" w:rsidRDefault="00BE2572" w:rsidP="00BE2572">
      <w:pPr>
        <w:widowControl w:val="0"/>
        <w:spacing w:after="160"/>
        <w:ind w:left="567" w:right="565"/>
        <w:jc w:val="center"/>
        <w:rPr>
          <w:rFonts w:ascii="GHEA Grapalat" w:hAnsi="GHEA Grapalat"/>
          <w:b/>
        </w:rPr>
      </w:pPr>
    </w:p>
    <w:p w14:paraId="67CBAA3B" w14:textId="77777777" w:rsidR="00BE2572" w:rsidRPr="00B138F3" w:rsidRDefault="00BE2572" w:rsidP="00BE2572">
      <w:pPr>
        <w:widowControl w:val="0"/>
        <w:spacing w:after="160"/>
        <w:ind w:left="567" w:right="565"/>
        <w:jc w:val="center"/>
        <w:rPr>
          <w:rFonts w:ascii="GHEA Grapalat" w:hAnsi="GHEA Grapalat"/>
          <w:b/>
        </w:rPr>
      </w:pPr>
    </w:p>
    <w:p w14:paraId="0B4E97D7" w14:textId="77777777" w:rsidR="00BE2572" w:rsidRPr="00B138F3" w:rsidRDefault="00BE2572" w:rsidP="00BE2572">
      <w:pPr>
        <w:widowControl w:val="0"/>
        <w:spacing w:after="160"/>
        <w:ind w:left="567" w:right="565"/>
        <w:jc w:val="center"/>
        <w:rPr>
          <w:rFonts w:ascii="GHEA Grapalat" w:hAnsi="GHEA Grapalat"/>
          <w:b/>
        </w:rPr>
      </w:pPr>
    </w:p>
    <w:p w14:paraId="6123D6FD" w14:textId="77777777" w:rsidR="00BE2572" w:rsidRPr="00B138F3" w:rsidRDefault="00BE2572" w:rsidP="00BE2572">
      <w:pPr>
        <w:widowControl w:val="0"/>
        <w:spacing w:after="160"/>
        <w:ind w:left="567" w:right="565"/>
        <w:jc w:val="center"/>
        <w:rPr>
          <w:rFonts w:ascii="GHEA Grapalat" w:hAnsi="GHEA Grapalat"/>
          <w:b/>
        </w:rPr>
      </w:pPr>
    </w:p>
    <w:p w14:paraId="36FB977B" w14:textId="77777777" w:rsidR="00BE2572" w:rsidRPr="00B138F3" w:rsidRDefault="00BE2572" w:rsidP="00BE2572">
      <w:pPr>
        <w:widowControl w:val="0"/>
        <w:spacing w:after="160"/>
        <w:ind w:left="567" w:right="565"/>
        <w:jc w:val="center"/>
        <w:rPr>
          <w:rFonts w:ascii="GHEA Grapalat" w:hAnsi="GHEA Grapalat"/>
          <w:b/>
        </w:rPr>
      </w:pPr>
    </w:p>
    <w:p w14:paraId="6CEF0EEA" w14:textId="77777777" w:rsidR="00BE2572" w:rsidRPr="00B138F3" w:rsidRDefault="00BE2572" w:rsidP="00BE2572">
      <w:pPr>
        <w:widowControl w:val="0"/>
        <w:spacing w:after="160"/>
        <w:ind w:left="567" w:right="565"/>
        <w:jc w:val="center"/>
        <w:rPr>
          <w:rFonts w:ascii="GHEA Grapalat" w:hAnsi="GHEA Grapalat"/>
          <w:b/>
        </w:rPr>
      </w:pPr>
    </w:p>
    <w:p w14:paraId="2A1C20EB" w14:textId="77777777" w:rsidR="00BE2572" w:rsidRPr="00B138F3" w:rsidRDefault="00BE2572" w:rsidP="00BE2572">
      <w:pPr>
        <w:widowControl w:val="0"/>
        <w:spacing w:after="160"/>
        <w:ind w:left="567" w:right="565"/>
        <w:jc w:val="center"/>
        <w:rPr>
          <w:rFonts w:ascii="GHEA Grapalat" w:hAnsi="GHEA Grapalat"/>
          <w:b/>
        </w:rPr>
      </w:pPr>
    </w:p>
    <w:p w14:paraId="14279F3B" w14:textId="77777777" w:rsidR="00BE2572" w:rsidRPr="00B138F3" w:rsidRDefault="00BE2572" w:rsidP="00BE2572">
      <w:pPr>
        <w:widowControl w:val="0"/>
        <w:spacing w:after="160"/>
        <w:ind w:left="567" w:right="565"/>
        <w:jc w:val="center"/>
        <w:rPr>
          <w:rFonts w:ascii="GHEA Grapalat" w:hAnsi="GHEA Grapalat"/>
          <w:b/>
        </w:rPr>
      </w:pPr>
    </w:p>
    <w:p w14:paraId="4F145554" w14:textId="77777777" w:rsidR="00BE2572" w:rsidRPr="00B138F3" w:rsidRDefault="00BE2572" w:rsidP="00BE2572">
      <w:pPr>
        <w:widowControl w:val="0"/>
        <w:spacing w:after="160"/>
        <w:ind w:left="567" w:right="565"/>
        <w:jc w:val="center"/>
        <w:rPr>
          <w:rFonts w:ascii="GHEA Grapalat" w:hAnsi="GHEA Grapalat"/>
          <w:b/>
        </w:rPr>
      </w:pPr>
    </w:p>
    <w:p w14:paraId="5A1A4883" w14:textId="77777777" w:rsidR="00BE2572" w:rsidRPr="00B138F3" w:rsidRDefault="00BE2572" w:rsidP="00BE2572">
      <w:pPr>
        <w:widowControl w:val="0"/>
        <w:spacing w:after="160"/>
        <w:ind w:left="567" w:right="565"/>
        <w:jc w:val="center"/>
        <w:rPr>
          <w:rFonts w:ascii="GHEA Grapalat" w:hAnsi="GHEA Grapalat"/>
          <w:b/>
        </w:rPr>
      </w:pPr>
    </w:p>
    <w:p w14:paraId="3D5CB0FE"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27FECD3A"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074498B1" w14:textId="2DB5482E" w:rsidR="00F220D2" w:rsidRDefault="00A943A0" w:rsidP="00F220D2">
      <w:pPr>
        <w:pStyle w:val="a3"/>
        <w:spacing w:line="240" w:lineRule="auto"/>
        <w:jc w:val="center"/>
        <w:rPr>
          <w:rFonts w:ascii="GHEA Grapalat" w:hAnsi="GHEA Grapalat"/>
          <w:b/>
          <w:i w:val="0"/>
          <w:lang w:val="af-ZA"/>
        </w:rPr>
      </w:pPr>
      <w:r w:rsidRPr="00B138F3">
        <w:rPr>
          <w:rFonts w:ascii="GHEA Grapalat" w:hAnsi="GHEA Grapalat"/>
          <w:b/>
          <w:sz w:val="24"/>
          <w:szCs w:val="24"/>
        </w:rPr>
        <w:t xml:space="preserve">к Приглашению 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19491174" w14:textId="6DA26496" w:rsidR="00A943A0" w:rsidRPr="00B138F3" w:rsidRDefault="00A943A0" w:rsidP="00AC3943">
      <w:pPr>
        <w:pStyle w:val="31"/>
        <w:widowControl w:val="0"/>
        <w:spacing w:after="160" w:line="240" w:lineRule="auto"/>
        <w:jc w:val="right"/>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32F435E"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673837C6" w14:textId="77777777" w:rsidR="00A943A0" w:rsidRPr="00B138F3" w:rsidRDefault="00A943A0" w:rsidP="00A943A0">
      <w:pPr>
        <w:widowControl w:val="0"/>
        <w:spacing w:after="160"/>
        <w:ind w:left="567" w:right="565"/>
        <w:jc w:val="center"/>
        <w:rPr>
          <w:rFonts w:ascii="GHEA Grapalat" w:hAnsi="GHEA Grapalat"/>
          <w:b/>
        </w:rPr>
      </w:pPr>
    </w:p>
    <w:p w14:paraId="72C0A3D5"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35A1AB6"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16"/>
          <w:szCs w:val="16"/>
        </w:rPr>
        <w:t>номер заключаемого договора</w:t>
      </w:r>
    </w:p>
    <w:p w14:paraId="12BFAD88"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eastAsiaTheme="minorHAnsi" w:hAnsi="GHEA Grapalat" w:cstheme="minorBidi"/>
        </w:rPr>
        <w:t xml:space="preserve">   (далее-бенефициар)   и</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p>
    <w:p w14:paraId="5E710615"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6"/>
          <w:szCs w:val="16"/>
        </w:rPr>
        <w:t>наименование заказчика                                                                  наименование отобранного участника</w:t>
      </w:r>
    </w:p>
    <w:p w14:paraId="31033F01"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lang w:val="hy-AM"/>
        </w:rPr>
        <w:tab/>
      </w:r>
    </w:p>
    <w:p w14:paraId="6494C800"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3AC9A282"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646C2E6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14:paraId="253C9203"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FBA5535"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4A639D1B"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6A8F0041"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0B09A997"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p>
    <w:p w14:paraId="0CBBAF85"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14:paraId="1749347F"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14:paraId="6E6FA1E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BA437B3"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5F99AD3"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3B597D4"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688E4733"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 xml:space="preserve">номер заключаемого </w:t>
      </w:r>
      <w:proofErr w:type="spellStart"/>
      <w:r w:rsidRPr="00910F01">
        <w:rPr>
          <w:rFonts w:ascii="GHEA Grapalat" w:eastAsiaTheme="minorHAnsi" w:hAnsi="GHEA Grapalat" w:cstheme="minorBidi"/>
          <w:sz w:val="18"/>
          <w:szCs w:val="18"/>
        </w:rPr>
        <w:t>договара</w:t>
      </w:r>
      <w:proofErr w:type="spellEnd"/>
    </w:p>
    <w:p w14:paraId="354E6FA8"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1D1E4ABD" w14:textId="77777777"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proofErr w:type="spellStart"/>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до</w:t>
      </w:r>
      <w:proofErr w:type="spellEnd"/>
      <w:r w:rsidRPr="00910F01">
        <w:rPr>
          <w:rFonts w:ascii="GHEA Grapalat" w:eastAsiaTheme="minorHAnsi" w:hAnsi="GHEA Grapalat" w:cstheme="minorBidi"/>
        </w:rPr>
        <w:t xml:space="preserve"> девяностого рабочего </w:t>
      </w:r>
      <w:proofErr w:type="spellStart"/>
      <w:r w:rsidRPr="00910F01">
        <w:rPr>
          <w:rFonts w:ascii="GHEA Grapalat" w:eastAsiaTheme="minorHAnsi" w:hAnsi="GHEA Grapalat" w:cstheme="minorBidi"/>
        </w:rPr>
        <w:t>дняследующего</w:t>
      </w:r>
      <w:proofErr w:type="spellEnd"/>
      <w:r w:rsidRPr="00910F01">
        <w:rPr>
          <w:rFonts w:ascii="GHEA Grapalat" w:eastAsiaTheme="minorHAnsi" w:hAnsi="GHEA Grapalat" w:cstheme="minorBidi"/>
        </w:rPr>
        <w:t xml:space="preserve"> за днем </w:t>
      </w:r>
    </w:p>
    <w:p w14:paraId="2E25EBCF"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7FD4320C"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lang w:val="hy-AM"/>
        </w:rPr>
        <w:t>.</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0A90EC00"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 xml:space="preserve">В день предоставления гарантии лицо, выдающее гарантию, с официального </w:t>
      </w:r>
      <w:proofErr w:type="spellStart"/>
      <w:r w:rsidRPr="00910F01">
        <w:rPr>
          <w:rFonts w:ascii="GHEA Grapalat" w:eastAsiaTheme="minorHAnsi" w:hAnsi="GHEA Grapalat" w:cstheme="minorBidi"/>
        </w:rPr>
        <w:t>адресаэлектронной</w:t>
      </w:r>
      <w:proofErr w:type="spellEnd"/>
      <w:r w:rsidRPr="00910F01">
        <w:rPr>
          <w:rFonts w:ascii="GHEA Grapalat" w:eastAsiaTheme="minorHAnsi" w:hAnsi="GHEA Grapalat" w:cstheme="minorBidi"/>
        </w:rPr>
        <w:t xml:space="preserve">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14:paraId="74BA765E"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05BE118"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FD733C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E94B62"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14:paraId="49FDA107"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22176CC0"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14:paraId="77B3C81B"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710A32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44FE60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6837C89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F166DD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5A7FD08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14:paraId="746FB09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BD5AF98"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4FBE6369"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55F8A376"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EA3CA6C"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C9961E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34ED95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 xml:space="preserve">12. В день предоставления гарантии лицо, выдающее гарантию, с официального </w:t>
      </w:r>
      <w:proofErr w:type="spellStart"/>
      <w:r w:rsidRPr="00C869C9">
        <w:rPr>
          <w:rFonts w:ascii="GHEA Grapalat" w:eastAsiaTheme="minorHAnsi" w:hAnsi="GHEA Grapalat" w:cstheme="minorBidi"/>
        </w:rPr>
        <w:t>адресаэлектронной</w:t>
      </w:r>
      <w:proofErr w:type="spellEnd"/>
      <w:r w:rsidRPr="00C869C9">
        <w:rPr>
          <w:rFonts w:ascii="GHEA Grapalat" w:eastAsiaTheme="minorHAnsi" w:hAnsi="GHEA Grapalat" w:cstheme="minorBidi"/>
        </w:rPr>
        <w:t xml:space="preserve">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52F52F21"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sz w:val="16"/>
          <w:szCs w:val="16"/>
        </w:rPr>
        <w:t>код процедуры</w:t>
      </w:r>
    </w:p>
    <w:p w14:paraId="231DF23C"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4EE2BB31"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6B342702"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AC95A42"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9986A6C"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57377FE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0732DCD9"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54F2415"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14:paraId="08281CC3" w14:textId="77777777" w:rsidR="001005B0" w:rsidRPr="00B138F3" w:rsidRDefault="001005B0" w:rsidP="00B46D58">
      <w:pPr>
        <w:widowControl w:val="0"/>
        <w:spacing w:after="160"/>
        <w:ind w:left="567" w:right="565"/>
        <w:jc w:val="center"/>
        <w:rPr>
          <w:rFonts w:ascii="GHEA Grapalat" w:hAnsi="GHEA Grapalat"/>
          <w:b/>
        </w:rPr>
      </w:pPr>
    </w:p>
    <w:p w14:paraId="05E4243C" w14:textId="77777777" w:rsidR="001005B0" w:rsidRPr="00B138F3" w:rsidRDefault="001005B0" w:rsidP="00B46D58">
      <w:pPr>
        <w:widowControl w:val="0"/>
        <w:spacing w:after="160"/>
        <w:ind w:left="567" w:right="565"/>
        <w:jc w:val="center"/>
        <w:rPr>
          <w:rFonts w:ascii="GHEA Grapalat" w:hAnsi="GHEA Grapalat"/>
          <w:b/>
        </w:rPr>
      </w:pPr>
    </w:p>
    <w:p w14:paraId="1C4EB88A" w14:textId="77777777" w:rsidR="00A943A0" w:rsidRDefault="00A943A0">
      <w:pPr>
        <w:rPr>
          <w:rFonts w:ascii="GHEA Grapalat" w:hAnsi="GHEA Grapalat"/>
          <w:b/>
        </w:rPr>
      </w:pPr>
      <w:r>
        <w:rPr>
          <w:rFonts w:ascii="GHEA Grapalat" w:hAnsi="GHEA Grapalat"/>
          <w:b/>
        </w:rPr>
        <w:br w:type="page"/>
      </w:r>
    </w:p>
    <w:p w14:paraId="130A3617"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3BCFD4D" w14:textId="517DFB34" w:rsidR="00F220D2" w:rsidRDefault="00071D1C" w:rsidP="00F220D2">
      <w:pPr>
        <w:pStyle w:val="a3"/>
        <w:spacing w:line="240" w:lineRule="auto"/>
        <w:jc w:val="center"/>
        <w:rPr>
          <w:rFonts w:ascii="GHEA Grapalat" w:hAnsi="GHEA Grapalat"/>
          <w:b/>
          <w:i w:val="0"/>
          <w:lang w:val="af-ZA"/>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Sylfaen" w:hAnsi="Sylfaen"/>
          <w:lang w:val="af-ZA"/>
        </w:rPr>
        <w:t xml:space="preserve"> </w:t>
      </w:r>
      <w:r w:rsidR="00F220D2">
        <w:rPr>
          <w:rFonts w:ascii="GHEA Grapalat" w:hAnsi="GHEA Grapalat"/>
          <w:b/>
          <w:i w:val="0"/>
          <w:lang w:val="af-ZA"/>
        </w:rPr>
        <w:t xml:space="preserve">   </w:t>
      </w:r>
    </w:p>
    <w:p w14:paraId="62F3821D" w14:textId="444E4817" w:rsidR="00071D1C" w:rsidRPr="002F7B28" w:rsidRDefault="00071D1C" w:rsidP="002F7B28">
      <w:pPr>
        <w:pStyle w:val="31"/>
        <w:widowControl w:val="0"/>
        <w:spacing w:after="160" w:line="240" w:lineRule="auto"/>
        <w:jc w:val="right"/>
        <w:rPr>
          <w:rFonts w:ascii="Calibri" w:eastAsia="Calibri" w:hAnsi="Calibri"/>
          <w:i/>
          <w:iCs/>
          <w:lang w:val="af-ZA"/>
        </w:rPr>
      </w:pPr>
      <w:r w:rsidRPr="00B138F3">
        <w:rPr>
          <w:rFonts w:ascii="GHEA Grapalat" w:hAnsi="GHEA Grapalat"/>
          <w:b/>
        </w:rPr>
        <w:t xml:space="preserve">ДОГОВОР </w:t>
      </w:r>
    </w:p>
    <w:p w14:paraId="32D390B7"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796391D2"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7BDE2138" w14:textId="77777777" w:rsidR="00071D1C" w:rsidRPr="00332CF0" w:rsidRDefault="00071D1C" w:rsidP="00B46D58">
      <w:pPr>
        <w:widowControl w:val="0"/>
        <w:spacing w:after="160"/>
        <w:jc w:val="center"/>
        <w:rPr>
          <w:rFonts w:ascii="GHEA Grapalat" w:hAnsi="GHEA Grapalat" w:cs="Sylfaen"/>
        </w:rPr>
      </w:pPr>
    </w:p>
    <w:tbl>
      <w:tblPr>
        <w:tblW w:w="0" w:type="auto"/>
        <w:tblLook w:val="04A0" w:firstRow="1" w:lastRow="0" w:firstColumn="1" w:lastColumn="0" w:noHBand="0" w:noVBand="1"/>
      </w:tblPr>
      <w:tblGrid>
        <w:gridCol w:w="4643"/>
        <w:gridCol w:w="4643"/>
      </w:tblGrid>
      <w:tr w:rsidR="00F15CED" w:rsidRPr="00B138F3" w14:paraId="3E3A3F28" w14:textId="77777777" w:rsidTr="00F15CED">
        <w:tc>
          <w:tcPr>
            <w:tcW w:w="4643" w:type="dxa"/>
          </w:tcPr>
          <w:p w14:paraId="13AD4BF8" w14:textId="77777777" w:rsidR="00F15CED" w:rsidRPr="00B138F3" w:rsidRDefault="00F83E0A" w:rsidP="00B46D58">
            <w:pPr>
              <w:widowControl w:val="0"/>
              <w:spacing w:after="160"/>
              <w:rPr>
                <w:rFonts w:ascii="GHEA Grapalat" w:hAnsi="GHEA Grapalat" w:cs="Sylfaen"/>
                <w:lang w:val="en-US"/>
              </w:rPr>
            </w:pPr>
            <w:r w:rsidRPr="00332CF0">
              <w:rPr>
                <w:rFonts w:ascii="GHEA Grapalat" w:hAnsi="GHEA Grapalat"/>
              </w:rPr>
              <w:tab/>
            </w:r>
            <w:r w:rsidR="00F15CED" w:rsidRPr="00B138F3">
              <w:rPr>
                <w:rFonts w:ascii="GHEA Grapalat" w:hAnsi="GHEA Grapalat"/>
              </w:rPr>
              <w:t>г</w:t>
            </w:r>
          </w:p>
        </w:tc>
        <w:tc>
          <w:tcPr>
            <w:tcW w:w="4643" w:type="dxa"/>
          </w:tcPr>
          <w:p w14:paraId="7A482ED9"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B95B2FA"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9000BAC"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14:paraId="31CC79B6" w14:textId="77777777" w:rsidR="00071D1C" w:rsidRPr="00B138F3" w:rsidRDefault="00071D1C" w:rsidP="00B46D58">
      <w:pPr>
        <w:widowControl w:val="0"/>
        <w:spacing w:after="160"/>
        <w:ind w:firstLine="709"/>
        <w:jc w:val="both"/>
        <w:rPr>
          <w:rFonts w:ascii="GHEA Grapalat" w:hAnsi="GHEA Grapalat"/>
          <w:b/>
        </w:rPr>
      </w:pPr>
    </w:p>
    <w:p w14:paraId="0C6605C0"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40F746EE"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968EA6E" w14:textId="77777777" w:rsidR="00071D1C" w:rsidRPr="00B138F3" w:rsidRDefault="00071D1C" w:rsidP="00B46D58">
      <w:pPr>
        <w:widowControl w:val="0"/>
        <w:spacing w:after="160"/>
        <w:ind w:firstLine="709"/>
        <w:jc w:val="both"/>
        <w:rPr>
          <w:rFonts w:ascii="GHEA Grapalat" w:hAnsi="GHEA Grapalat" w:cs="Times Armenian"/>
        </w:rPr>
      </w:pPr>
    </w:p>
    <w:p w14:paraId="78F67338"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21AF35D0"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59B039D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58A6C4D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0D9611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7E6F718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463E3C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26DE2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09255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w:t>
      </w:r>
      <w:proofErr w:type="spellStart"/>
      <w:r w:rsidRPr="00B138F3">
        <w:rPr>
          <w:rFonts w:ascii="GHEA Grapalat" w:hAnsi="GHEA Grapalat"/>
        </w:rPr>
        <w:t>количестватовара</w:t>
      </w:r>
      <w:proofErr w:type="spellEnd"/>
      <w:r w:rsidRPr="00B138F3">
        <w:rPr>
          <w:rFonts w:ascii="GHEA Grapalat" w:hAnsi="GHEA Grapalat"/>
        </w:rPr>
        <w:t>;</w:t>
      </w:r>
    </w:p>
    <w:p w14:paraId="799CABA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A72755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640D847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59FC9F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E13981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20BE8D57"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940F4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BDFB8C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0C1195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7AF4FC8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2388F1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7B423F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34D4DC21"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650D9B3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560803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C6B641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EEBC54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5FC4FD3"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B8EFE03"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77B380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C66A52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8DB5A2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21D9954"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648FF03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00FFAA34"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6B314B2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5D1D153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3FC3187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3A8EB6B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w:t>
      </w:r>
      <w:proofErr w:type="spellStart"/>
      <w:r w:rsidRPr="00B138F3">
        <w:rPr>
          <w:rFonts w:ascii="GHEA Grapalat" w:hAnsi="GHEA Grapalat"/>
        </w:rPr>
        <w:t>предусмотренногодоговором</w:t>
      </w:r>
      <w:proofErr w:type="spellEnd"/>
      <w:r w:rsidRPr="00B138F3">
        <w:rPr>
          <w:rFonts w:ascii="GHEA Grapalat" w:hAnsi="GHEA Grapalat"/>
        </w:rPr>
        <w:t xml:space="preserve">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00485B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88B75C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393256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B2CFBA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67BE6A3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 xml:space="preserve">После расторжения договора согласно пункту 2.1.7 договора возмещать Покупателю причиненные последнему и обоснованные в установленном порядке </w:t>
      </w:r>
      <w:r w:rsidRPr="00B138F3">
        <w:rPr>
          <w:rFonts w:ascii="GHEA Grapalat" w:hAnsi="GHEA Grapalat"/>
        </w:rPr>
        <w:lastRenderedPageBreak/>
        <w:t>убытки.</w:t>
      </w:r>
    </w:p>
    <w:p w14:paraId="0EFD9D32"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2843924"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1590F9D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5CD65D3"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3C83CB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3"/>
        <w:t>18</w:t>
      </w:r>
      <w:r w:rsidR="00C45B20" w:rsidRPr="00B138F3">
        <w:rPr>
          <w:rFonts w:ascii="GHEA Grapalat" w:hAnsi="GHEA Grapalat"/>
        </w:rPr>
        <w:t>.</w:t>
      </w:r>
    </w:p>
    <w:p w14:paraId="13CF573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14:paraId="145174B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13F6FF2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05A8166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1C70119C"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 xml:space="preserve">___ календарных дней со дня, следующего за днем принятия товара </w:t>
      </w:r>
      <w:proofErr w:type="spellStart"/>
      <w:r w:rsidRPr="00B138F3">
        <w:rPr>
          <w:rFonts w:ascii="GHEA Grapalat" w:hAnsi="GHEA Grapalat"/>
        </w:rPr>
        <w:t>Покупателем.Если</w:t>
      </w:r>
      <w:proofErr w:type="spellEnd"/>
      <w:r w:rsidRPr="00B138F3">
        <w:rPr>
          <w:rFonts w:ascii="GHEA Grapalat" w:hAnsi="GHEA Grapalat"/>
        </w:rPr>
        <w:t xml:space="preserve">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4"/>
        <w:t>19</w:t>
      </w:r>
      <w:r w:rsidRPr="00B138F3">
        <w:rPr>
          <w:rFonts w:ascii="GHEA Grapalat" w:hAnsi="GHEA Grapalat"/>
        </w:rPr>
        <w:t>.</w:t>
      </w:r>
    </w:p>
    <w:p w14:paraId="12605D40"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14:paraId="15E60FFB"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35FFDEB6"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340FAD61"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87B4418"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BF02F1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84BBEE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CE68DB0"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3D66B83" w14:textId="77777777" w:rsidR="00BE5F44" w:rsidRDefault="00BE5F44" w:rsidP="00B46D58">
      <w:pPr>
        <w:widowControl w:val="0"/>
        <w:tabs>
          <w:tab w:val="left" w:pos="1134"/>
        </w:tabs>
        <w:spacing w:after="160"/>
        <w:ind w:firstLine="567"/>
        <w:jc w:val="both"/>
        <w:rPr>
          <w:rFonts w:ascii="GHEA Grapalat" w:hAnsi="GHEA Grapalat"/>
        </w:rPr>
      </w:pPr>
    </w:p>
    <w:p w14:paraId="73E73A82"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8BC76B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1238DD2"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C04796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технической характеристике, с Продавца взимается штраф в </w:t>
      </w:r>
      <w:r w:rsidRPr="00B138F3">
        <w:rPr>
          <w:rFonts w:ascii="GHEA Grapalat" w:hAnsi="GHEA Grapalat"/>
        </w:rPr>
        <w:lastRenderedPageBreak/>
        <w:t>размере 0,5 (ноль целых пять десятых) процента от цены договора</w:t>
      </w:r>
      <w:r w:rsidR="00803ED8" w:rsidRPr="00B138F3">
        <w:rPr>
          <w:rStyle w:val="af6"/>
          <w:rFonts w:ascii="GHEA Grapalat" w:hAnsi="GHEA Grapalat"/>
        </w:rPr>
        <w:footnoteReference w:customMarkFollows="1" w:id="2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22B10150"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B8C1EB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49827B30"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DBCC943"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3E81ED9A" w14:textId="77777777" w:rsidR="00D52566" w:rsidRPr="00B138F3" w:rsidRDefault="00D52566" w:rsidP="00B46D58">
      <w:pPr>
        <w:rPr>
          <w:rFonts w:ascii="GHEA Grapalat" w:hAnsi="GHEA Grapalat"/>
          <w:lang w:val="hy-AM"/>
        </w:rPr>
      </w:pPr>
    </w:p>
    <w:p w14:paraId="1984F3C1"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1C87FF8B"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633577" w14:textId="77777777" w:rsidR="0094684E" w:rsidRPr="00B138F3" w:rsidRDefault="0094684E" w:rsidP="00B46D58">
      <w:pPr>
        <w:widowControl w:val="0"/>
        <w:spacing w:after="160"/>
        <w:jc w:val="center"/>
        <w:rPr>
          <w:rFonts w:ascii="GHEA Grapalat" w:hAnsi="GHEA Grapalat"/>
          <w:lang w:val="hy-AM"/>
        </w:rPr>
      </w:pPr>
    </w:p>
    <w:p w14:paraId="0106D20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7DB40811"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EA676D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6"/>
        <w:t>21</w:t>
      </w:r>
      <w:r w:rsidRPr="00B138F3">
        <w:rPr>
          <w:rFonts w:ascii="GHEA Grapalat" w:hAnsi="GHEA Grapalat"/>
        </w:rPr>
        <w:t>.</w:t>
      </w:r>
    </w:p>
    <w:p w14:paraId="532A662E"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w:t>
      </w:r>
      <w:r w:rsidRPr="00B138F3">
        <w:rPr>
          <w:rFonts w:ascii="GHEA Grapalat" w:hAnsi="GHEA Grapalat"/>
        </w:rPr>
        <w:lastRenderedPageBreak/>
        <w:t>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1C9EDC96"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5813339"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1896C52F"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B176DBE"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CDA11C6"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4E8CD9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0224130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3CFA4F4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7"/>
        <w:t>22</w:t>
      </w:r>
      <w:r w:rsidRPr="00B138F3">
        <w:rPr>
          <w:rFonts w:ascii="GHEA Grapalat" w:hAnsi="GHEA Grapalat"/>
        </w:rPr>
        <w:t>.</w:t>
      </w:r>
    </w:p>
    <w:p w14:paraId="69C033E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28"/>
        <w:t>23</w:t>
      </w:r>
      <w:r w:rsidRPr="00B138F3">
        <w:rPr>
          <w:rFonts w:ascii="GHEA Grapalat" w:hAnsi="GHEA Grapalat"/>
        </w:rPr>
        <w:t>.</w:t>
      </w:r>
    </w:p>
    <w:p w14:paraId="0D9519D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C0D018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w:t>
      </w:r>
      <w:proofErr w:type="spellStart"/>
      <w:r w:rsidRPr="00B138F3">
        <w:rPr>
          <w:rFonts w:ascii="GHEA Grapalat" w:hAnsi="GHEA Grapalat"/>
        </w:rPr>
        <w:t>стороной.Обязательства</w:t>
      </w:r>
      <w:proofErr w:type="spellEnd"/>
      <w:r w:rsidRPr="00B138F3">
        <w:rPr>
          <w:rFonts w:ascii="GHEA Grapalat" w:hAnsi="GHEA Grapalat"/>
        </w:rPr>
        <w:t xml:space="preserve">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A01842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77366370"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 xml:space="preserve">следующего за опубликованием уведомления дня, установленного настоящим </w:t>
      </w:r>
      <w:proofErr w:type="spellStart"/>
      <w:r w:rsidRPr="00B138F3">
        <w:rPr>
          <w:rFonts w:ascii="GHEA Grapalat" w:hAnsi="GHEA Grapalat"/>
          <w:spacing w:val="-6"/>
        </w:rPr>
        <w:t>пунктом.</w:t>
      </w:r>
      <w:r w:rsidR="00DD41E4" w:rsidRPr="00B138F3">
        <w:rPr>
          <w:rFonts w:ascii="GHEA Grapalat" w:hAnsi="GHEA Grapalat"/>
          <w:spacing w:val="-6"/>
        </w:rPr>
        <w:t>В</w:t>
      </w:r>
      <w:proofErr w:type="spellEnd"/>
      <w:r w:rsidR="00DD41E4" w:rsidRPr="00B138F3">
        <w:rPr>
          <w:rFonts w:ascii="GHEA Grapalat" w:hAnsi="GHEA Grapalat"/>
          <w:spacing w:val="-6"/>
        </w:rPr>
        <w:t xml:space="preserve">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7C91B925"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D78AB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94D30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415132A4"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29"/>
        <w:t>24</w:t>
      </w:r>
    </w:p>
    <w:p w14:paraId="6310969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61C58D8B" w14:textId="77777777" w:rsidTr="0016519F">
        <w:tc>
          <w:tcPr>
            <w:tcW w:w="4536" w:type="dxa"/>
          </w:tcPr>
          <w:p w14:paraId="0E6E16F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3073E217"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8B55675"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FC2B8F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3C3FD718" w14:textId="77777777" w:rsidR="00071D1C" w:rsidRPr="00B138F3" w:rsidRDefault="00071D1C" w:rsidP="00B46D58">
            <w:pPr>
              <w:widowControl w:val="0"/>
              <w:spacing w:after="160"/>
              <w:jc w:val="center"/>
              <w:rPr>
                <w:rFonts w:ascii="GHEA Grapalat" w:hAnsi="GHEA Grapalat"/>
              </w:rPr>
            </w:pPr>
          </w:p>
        </w:tc>
        <w:tc>
          <w:tcPr>
            <w:tcW w:w="4343" w:type="dxa"/>
          </w:tcPr>
          <w:p w14:paraId="782B7FF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7DA3008"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48716704"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189E290"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72D40887" w14:textId="77777777" w:rsidR="00382B60" w:rsidRDefault="00382B60" w:rsidP="00B46D58">
      <w:pPr>
        <w:widowControl w:val="0"/>
        <w:spacing w:after="160"/>
        <w:ind w:firstLine="567"/>
        <w:jc w:val="both"/>
        <w:rPr>
          <w:rFonts w:ascii="GHEA Grapalat" w:hAnsi="GHEA Grapalat"/>
          <w:i/>
          <w:lang w:val="hy-AM"/>
        </w:rPr>
      </w:pPr>
    </w:p>
    <w:p w14:paraId="4B58069F"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0B02EB0A" w14:textId="77777777" w:rsidR="00071D1C" w:rsidRPr="00B138F3" w:rsidRDefault="00071D1C" w:rsidP="00B46D58">
      <w:pPr>
        <w:widowControl w:val="0"/>
        <w:spacing w:after="160"/>
        <w:rPr>
          <w:rFonts w:ascii="GHEA Grapalat" w:hAnsi="GHEA Grapalat"/>
        </w:rPr>
      </w:pPr>
    </w:p>
    <w:p w14:paraId="09FF99FB"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14:paraId="2DC2E044" w14:textId="77777777" w:rsidR="00071D1C" w:rsidRPr="00B138F3" w:rsidRDefault="00071D1C" w:rsidP="00F220D2">
      <w:pPr>
        <w:widowControl w:val="0"/>
        <w:spacing w:after="160"/>
        <w:jc w:val="right"/>
        <w:rPr>
          <w:rFonts w:ascii="GHEA Grapalat" w:hAnsi="GHEA Grapalat"/>
          <w:i/>
        </w:rPr>
      </w:pPr>
      <w:r w:rsidRPr="00B138F3">
        <w:rPr>
          <w:rFonts w:ascii="GHEA Grapalat" w:hAnsi="GHEA Grapalat"/>
          <w:i/>
        </w:rPr>
        <w:lastRenderedPageBreak/>
        <w:t>Приложение № 1</w:t>
      </w:r>
    </w:p>
    <w:p w14:paraId="64160951" w14:textId="46BAAD47" w:rsidR="00F220D2" w:rsidRDefault="00071D1C" w:rsidP="00F220D2">
      <w:pPr>
        <w:pStyle w:val="a3"/>
        <w:spacing w:line="240" w:lineRule="auto"/>
        <w:jc w:val="right"/>
        <w:rPr>
          <w:rFonts w:ascii="GHEA Grapalat" w:hAnsi="GHEA Grapalat"/>
          <w:b/>
          <w:i w:val="0"/>
          <w:lang w:val="af-ZA"/>
        </w:rPr>
      </w:pPr>
      <w:r w:rsidRPr="00B138F3">
        <w:rPr>
          <w:rFonts w:ascii="GHEA Grapalat" w:hAnsi="GHEA Grapalat"/>
        </w:rPr>
        <w:t xml:space="preserve">к Договору под кодом </w:t>
      </w:r>
      <w:r w:rsidR="00F220D2" w:rsidRPr="00EC4863">
        <w:rPr>
          <w:rFonts w:ascii="Sylfaen" w:hAnsi="Sylfaen"/>
          <w:b/>
          <w:bCs/>
        </w:rPr>
        <w:t>ՀՀԿՄԱ</w:t>
      </w:r>
      <w:r w:rsidR="00F220D2" w:rsidRPr="00EC4863">
        <w:rPr>
          <w:rFonts w:ascii="Sylfaen" w:hAnsi="Sylfaen"/>
          <w:b/>
          <w:bCs/>
          <w:lang w:val="af-ZA"/>
        </w:rPr>
        <w:t>7</w:t>
      </w:r>
      <w:r w:rsidR="00F220D2" w:rsidRPr="00EC4863">
        <w:rPr>
          <w:rFonts w:ascii="Sylfaen" w:hAnsi="Sylfaen"/>
          <w:b/>
          <w:bCs/>
        </w:rPr>
        <w:t>ՀԴ</w:t>
      </w:r>
      <w:r w:rsidR="00F220D2" w:rsidRPr="00EC4863">
        <w:rPr>
          <w:rFonts w:ascii="Sylfaen" w:hAnsi="Sylfaen"/>
          <w:b/>
          <w:bCs/>
          <w:lang w:val="af-ZA"/>
        </w:rPr>
        <w:t xml:space="preserve">-ԳՀ- </w:t>
      </w:r>
      <w:r w:rsidR="00F220D2" w:rsidRPr="00EC4863">
        <w:rPr>
          <w:rFonts w:ascii="Sylfaen" w:hAnsi="Sylfaen"/>
          <w:b/>
          <w:bCs/>
        </w:rPr>
        <w:t>ԱՊՁԲ</w:t>
      </w:r>
      <w:r w:rsidR="00F220D2" w:rsidRPr="00EC4863">
        <w:rPr>
          <w:rFonts w:ascii="Sylfaen" w:hAnsi="Sylfaen"/>
          <w:b/>
          <w:bCs/>
          <w:lang w:val="af-ZA"/>
        </w:rPr>
        <w:t>-202</w:t>
      </w:r>
      <w:r w:rsidR="00561760">
        <w:rPr>
          <w:rFonts w:ascii="Sylfaen" w:hAnsi="Sylfaen"/>
          <w:b/>
          <w:bCs/>
          <w:lang w:val="af-ZA"/>
        </w:rPr>
        <w:t>6</w:t>
      </w:r>
      <w:r w:rsidR="00F220D2" w:rsidRPr="00EC4863">
        <w:rPr>
          <w:rFonts w:ascii="Sylfaen" w:hAnsi="Sylfaen"/>
          <w:b/>
          <w:bCs/>
          <w:lang w:val="af-ZA"/>
        </w:rPr>
        <w:t>/0</w:t>
      </w:r>
      <w:r w:rsidR="00C965CE">
        <w:rPr>
          <w:rFonts w:ascii="Sylfaen" w:hAnsi="Sylfaen"/>
          <w:b/>
          <w:bCs/>
          <w:lang w:val="af-ZA"/>
        </w:rPr>
        <w:t>1</w:t>
      </w:r>
      <w:r w:rsidR="00F220D2">
        <w:rPr>
          <w:rFonts w:ascii="GHEA Grapalat" w:hAnsi="GHEA Grapalat"/>
          <w:b/>
          <w:i w:val="0"/>
          <w:lang w:val="af-ZA"/>
        </w:rPr>
        <w:t xml:space="preserve">  </w:t>
      </w:r>
    </w:p>
    <w:p w14:paraId="153102E7" w14:textId="3C7059CB" w:rsidR="00067BF7" w:rsidRDefault="00067BF7" w:rsidP="00F220D2">
      <w:pPr>
        <w:widowControl w:val="0"/>
        <w:spacing w:after="160"/>
        <w:jc w:val="right"/>
        <w:rPr>
          <w:rFonts w:ascii="Sylfaen" w:hAnsi="Sylfaen"/>
          <w:b/>
          <w:lang w:val="af-ZA"/>
        </w:rPr>
      </w:pPr>
    </w:p>
    <w:p w14:paraId="49B1DB70" w14:textId="42F03BC0" w:rsidR="00071D1C" w:rsidRPr="00B138F3" w:rsidRDefault="00071D1C" w:rsidP="00F220D2">
      <w:pPr>
        <w:widowControl w:val="0"/>
        <w:spacing w:after="160"/>
        <w:jc w:val="right"/>
        <w:rPr>
          <w:rFonts w:ascii="GHEA Grapalat" w:hAnsi="GHEA Grapalat"/>
          <w:i/>
        </w:rPr>
      </w:pP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73C314D" w14:textId="77777777" w:rsidR="00071D1C" w:rsidRPr="00B138F3" w:rsidRDefault="00071D1C" w:rsidP="00F220D2">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p w14:paraId="6B3C3A1A"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1138"/>
        <w:gridCol w:w="909"/>
        <w:gridCol w:w="947"/>
        <w:gridCol w:w="6"/>
      </w:tblGrid>
      <w:tr w:rsidR="00B138F3" w:rsidRPr="00B138F3" w14:paraId="5D6BBAC7" w14:textId="77777777" w:rsidTr="008B1FBF">
        <w:trPr>
          <w:jc w:val="center"/>
        </w:trPr>
        <w:tc>
          <w:tcPr>
            <w:tcW w:w="16536" w:type="dxa"/>
            <w:gridSpan w:val="13"/>
          </w:tcPr>
          <w:p w14:paraId="008DDD3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0B709C7E" w14:textId="77777777" w:rsidTr="008B1FBF">
        <w:trPr>
          <w:trHeight w:val="219"/>
          <w:jc w:val="center"/>
        </w:trPr>
        <w:tc>
          <w:tcPr>
            <w:tcW w:w="1242" w:type="dxa"/>
            <w:vMerge w:val="restart"/>
            <w:vAlign w:val="center"/>
          </w:tcPr>
          <w:p w14:paraId="08E948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7891098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6F26BA95"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3BD0D7CC"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 xml:space="preserve">товарный </w:t>
            </w:r>
            <w:proofErr w:type="spellStart"/>
            <w:r w:rsidRPr="00B138F3">
              <w:rPr>
                <w:rFonts w:ascii="GHEA Grapalat" w:hAnsi="GHEA Grapalat"/>
                <w:sz w:val="16"/>
                <w:szCs w:val="16"/>
              </w:rPr>
              <w:t>знак,марка</w:t>
            </w:r>
            <w:r w:rsidR="00CC6362" w:rsidRPr="00B138F3">
              <w:rPr>
                <w:rFonts w:ascii="GHEA Grapalat" w:hAnsi="GHEA Grapalat"/>
                <w:sz w:val="16"/>
                <w:szCs w:val="16"/>
              </w:rPr>
              <w:t>и</w:t>
            </w:r>
            <w:proofErr w:type="spellEnd"/>
            <w:r w:rsidR="00CC6362" w:rsidRPr="00B138F3">
              <w:rPr>
                <w:rFonts w:ascii="GHEA Grapalat" w:hAnsi="GHEA Grapalat"/>
                <w:sz w:val="16"/>
                <w:szCs w:val="16"/>
              </w:rPr>
              <w:t xml:space="preserve">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1"/>
              <w:t>**</w:t>
            </w:r>
          </w:p>
        </w:tc>
        <w:tc>
          <w:tcPr>
            <w:tcW w:w="1467" w:type="dxa"/>
            <w:vMerge w:val="restart"/>
            <w:vAlign w:val="center"/>
          </w:tcPr>
          <w:p w14:paraId="55F375B7"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77F7C7B1"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77B4C5D0"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D15A7C8"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72D2A12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000" w:type="dxa"/>
            <w:gridSpan w:val="4"/>
            <w:vAlign w:val="center"/>
          </w:tcPr>
          <w:p w14:paraId="157D855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8BA2FB0" w14:textId="77777777" w:rsidTr="008B1FBF">
        <w:trPr>
          <w:gridAfter w:val="1"/>
          <w:wAfter w:w="6" w:type="dxa"/>
          <w:trHeight w:val="445"/>
          <w:jc w:val="center"/>
        </w:trPr>
        <w:tc>
          <w:tcPr>
            <w:tcW w:w="1242" w:type="dxa"/>
            <w:vMerge/>
            <w:vAlign w:val="center"/>
          </w:tcPr>
          <w:p w14:paraId="7A30515B"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2AAE0A1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1C6F6B0" w14:textId="77777777" w:rsidR="00071D1C" w:rsidRPr="00B138F3" w:rsidRDefault="00071D1C" w:rsidP="00B46D58">
            <w:pPr>
              <w:widowControl w:val="0"/>
              <w:jc w:val="center"/>
              <w:rPr>
                <w:rFonts w:ascii="GHEA Grapalat" w:hAnsi="GHEA Grapalat"/>
                <w:sz w:val="16"/>
                <w:szCs w:val="16"/>
              </w:rPr>
            </w:pPr>
          </w:p>
        </w:tc>
        <w:tc>
          <w:tcPr>
            <w:tcW w:w="1925" w:type="dxa"/>
            <w:vMerge/>
            <w:vAlign w:val="center"/>
          </w:tcPr>
          <w:p w14:paraId="78F2BD50" w14:textId="77777777" w:rsidR="00071D1C" w:rsidRPr="00B138F3" w:rsidRDefault="00071D1C" w:rsidP="00B46D58">
            <w:pPr>
              <w:widowControl w:val="0"/>
              <w:jc w:val="center"/>
              <w:rPr>
                <w:rFonts w:ascii="GHEA Grapalat" w:hAnsi="GHEA Grapalat"/>
                <w:sz w:val="16"/>
                <w:szCs w:val="16"/>
              </w:rPr>
            </w:pPr>
          </w:p>
        </w:tc>
        <w:tc>
          <w:tcPr>
            <w:tcW w:w="1467" w:type="dxa"/>
            <w:vMerge/>
            <w:vAlign w:val="center"/>
          </w:tcPr>
          <w:p w14:paraId="13559E2D"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56A1DE6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ADE7FF2"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64DF2EEB"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6117DC90" w14:textId="77777777" w:rsidR="00071D1C" w:rsidRPr="00B138F3" w:rsidRDefault="00071D1C" w:rsidP="00B46D58">
            <w:pPr>
              <w:widowControl w:val="0"/>
              <w:jc w:val="center"/>
              <w:rPr>
                <w:rFonts w:ascii="GHEA Grapalat" w:hAnsi="GHEA Grapalat"/>
                <w:sz w:val="16"/>
                <w:szCs w:val="16"/>
              </w:rPr>
            </w:pPr>
          </w:p>
        </w:tc>
        <w:tc>
          <w:tcPr>
            <w:tcW w:w="1138" w:type="dxa"/>
            <w:vAlign w:val="center"/>
          </w:tcPr>
          <w:p w14:paraId="6B756F6E"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09" w:type="dxa"/>
            <w:vAlign w:val="center"/>
          </w:tcPr>
          <w:p w14:paraId="1340B71D"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34BD9998"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2"/>
              <w:t>***</w:t>
            </w:r>
          </w:p>
        </w:tc>
      </w:tr>
      <w:tr w:rsidR="00561760" w:rsidRPr="00B138F3" w14:paraId="4C05E5C8" w14:textId="77777777" w:rsidTr="00956CE8">
        <w:trPr>
          <w:gridAfter w:val="1"/>
          <w:wAfter w:w="6" w:type="dxa"/>
          <w:trHeight w:val="246"/>
          <w:jc w:val="center"/>
        </w:trPr>
        <w:tc>
          <w:tcPr>
            <w:tcW w:w="1242" w:type="dxa"/>
            <w:vAlign w:val="center"/>
          </w:tcPr>
          <w:p w14:paraId="49C45A1D" w14:textId="60A39B19" w:rsidR="00561760" w:rsidRPr="00D51F8E" w:rsidRDefault="00561760" w:rsidP="00561760">
            <w:pPr>
              <w:widowControl w:val="0"/>
              <w:jc w:val="center"/>
              <w:rPr>
                <w:rFonts w:ascii="GHEA Grapalat" w:hAnsi="GHEA Grapalat"/>
                <w:sz w:val="16"/>
                <w:szCs w:val="16"/>
                <w:lang w:val="en-US"/>
              </w:rPr>
            </w:pPr>
            <w:r>
              <w:rPr>
                <w:rFonts w:ascii="Arial LatArm" w:hAnsi="Arial LatArm"/>
                <w:sz w:val="20"/>
                <w:szCs w:val="20"/>
              </w:rPr>
              <w:t>1</w:t>
            </w:r>
          </w:p>
        </w:tc>
        <w:tc>
          <w:tcPr>
            <w:tcW w:w="2715" w:type="dxa"/>
          </w:tcPr>
          <w:p w14:paraId="0CC1E8F3" w14:textId="7F81FD59" w:rsidR="00561760" w:rsidRPr="0047564A" w:rsidRDefault="00561760" w:rsidP="00561760">
            <w:pPr>
              <w:jc w:val="center"/>
              <w:rPr>
                <w:rStyle w:val="aff6"/>
              </w:rPr>
            </w:pPr>
            <w:r>
              <w:rPr>
                <w:rFonts w:ascii="GHEA Grapalat" w:hAnsi="GHEA Grapalat" w:cs="GHEA Grapalat"/>
                <w:color w:val="000000"/>
                <w:sz w:val="20"/>
                <w:szCs w:val="20"/>
              </w:rPr>
              <w:t>15872400</w:t>
            </w:r>
          </w:p>
        </w:tc>
        <w:tc>
          <w:tcPr>
            <w:tcW w:w="1559" w:type="dxa"/>
          </w:tcPr>
          <w:p w14:paraId="46A0E0C4" w14:textId="77777777" w:rsidR="00561760" w:rsidRPr="00067BF7" w:rsidRDefault="00561760" w:rsidP="00561760">
            <w:pPr>
              <w:pStyle w:val="23"/>
              <w:widowControl w:val="0"/>
              <w:spacing w:after="120"/>
              <w:rPr>
                <w:rFonts w:ascii="GHEA Grapalat" w:hAnsi="GHEA Grapalat"/>
                <w:sz w:val="24"/>
                <w:szCs w:val="24"/>
                <w:u w:val="single"/>
                <w:vertAlign w:val="subscript"/>
              </w:rPr>
            </w:pPr>
            <w:r w:rsidRPr="00067BF7">
              <w:rPr>
                <w:rFonts w:ascii="GHEA Grapalat" w:hAnsi="GHEA Grapalat"/>
                <w:sz w:val="24"/>
                <w:szCs w:val="24"/>
                <w:u w:val="single"/>
                <w:vertAlign w:val="subscript"/>
              </w:rPr>
              <w:t>Соль:</w:t>
            </w:r>
          </w:p>
          <w:p w14:paraId="6D379400" w14:textId="1EF36820" w:rsidR="00561760" w:rsidRPr="00067BF7" w:rsidRDefault="00561760" w:rsidP="00561760">
            <w:pPr>
              <w:pStyle w:val="23"/>
              <w:widowControl w:val="0"/>
              <w:spacing w:after="120"/>
              <w:rPr>
                <w:rFonts w:ascii="GHEA Grapalat" w:hAnsi="GHEA Grapalat"/>
                <w:sz w:val="24"/>
                <w:szCs w:val="24"/>
                <w:u w:val="single"/>
                <w:vertAlign w:val="subscript"/>
              </w:rPr>
            </w:pPr>
          </w:p>
          <w:p w14:paraId="061260A9" w14:textId="25ED76CB" w:rsidR="00561760" w:rsidRPr="009044F1" w:rsidRDefault="00561760" w:rsidP="00561760">
            <w:pPr>
              <w:pStyle w:val="23"/>
              <w:widowControl w:val="0"/>
              <w:spacing w:after="120" w:line="240" w:lineRule="auto"/>
              <w:ind w:firstLine="0"/>
              <w:rPr>
                <w:rFonts w:ascii="GHEA Grapalat" w:hAnsi="GHEA Grapalat"/>
                <w:sz w:val="24"/>
                <w:szCs w:val="24"/>
                <w:u w:val="single"/>
                <w:vertAlign w:val="subscript"/>
              </w:rPr>
            </w:pPr>
          </w:p>
        </w:tc>
        <w:tc>
          <w:tcPr>
            <w:tcW w:w="1925" w:type="dxa"/>
            <w:vAlign w:val="center"/>
          </w:tcPr>
          <w:p w14:paraId="0A12F795" w14:textId="77777777" w:rsidR="00561760" w:rsidRPr="00B138F3" w:rsidRDefault="00561760" w:rsidP="00561760">
            <w:pPr>
              <w:widowControl w:val="0"/>
              <w:jc w:val="center"/>
              <w:rPr>
                <w:rFonts w:ascii="GHEA Grapalat" w:hAnsi="GHEA Grapalat"/>
                <w:sz w:val="16"/>
                <w:szCs w:val="16"/>
              </w:rPr>
            </w:pPr>
          </w:p>
        </w:tc>
        <w:tc>
          <w:tcPr>
            <w:tcW w:w="1467" w:type="dxa"/>
            <w:vAlign w:val="center"/>
          </w:tcPr>
          <w:p w14:paraId="14B0CDD9" w14:textId="40752660" w:rsidR="00561760" w:rsidRPr="00B138F3" w:rsidRDefault="00561760" w:rsidP="00561760">
            <w:pPr>
              <w:widowControl w:val="0"/>
              <w:jc w:val="center"/>
              <w:rPr>
                <w:rFonts w:ascii="GHEA Grapalat" w:hAnsi="GHEA Grapalat"/>
                <w:sz w:val="16"/>
                <w:szCs w:val="16"/>
              </w:rPr>
            </w:pPr>
            <w:r w:rsidRPr="000C275C">
              <w:rPr>
                <w:rFonts w:ascii="Arial" w:hAnsi="Arial" w:cs="Arial"/>
                <w:color w:val="000000"/>
                <w:sz w:val="18"/>
                <w:szCs w:val="18"/>
              </w:rPr>
              <w:t>См. ниже</w:t>
            </w:r>
          </w:p>
        </w:tc>
        <w:tc>
          <w:tcPr>
            <w:tcW w:w="1085" w:type="dxa"/>
          </w:tcPr>
          <w:p w14:paraId="5DD5B294" w14:textId="507E4BAD" w:rsidR="00561760" w:rsidRPr="00B138F3" w:rsidRDefault="00561760" w:rsidP="00561760">
            <w:pPr>
              <w:widowControl w:val="0"/>
              <w:jc w:val="center"/>
              <w:rPr>
                <w:rFonts w:ascii="GHEA Grapalat" w:hAnsi="GHEA Grapalat"/>
                <w:sz w:val="16"/>
                <w:szCs w:val="16"/>
              </w:rPr>
            </w:pPr>
            <w:r w:rsidRPr="000C275C">
              <w:rPr>
                <w:rFonts w:ascii="GHEA Grapalat" w:hAnsi="GHEA Grapalat" w:cs="GHEA Grapalat"/>
                <w:color w:val="000000"/>
                <w:sz w:val="20"/>
                <w:szCs w:val="20"/>
              </w:rPr>
              <w:t>кг</w:t>
            </w:r>
          </w:p>
        </w:tc>
        <w:tc>
          <w:tcPr>
            <w:tcW w:w="1559" w:type="dxa"/>
            <w:vAlign w:val="center"/>
          </w:tcPr>
          <w:p w14:paraId="6A30D32C" w14:textId="77777777" w:rsidR="00561760" w:rsidRPr="00B138F3" w:rsidRDefault="00561760" w:rsidP="00561760">
            <w:pPr>
              <w:widowControl w:val="0"/>
              <w:jc w:val="center"/>
              <w:rPr>
                <w:rFonts w:ascii="GHEA Grapalat" w:hAnsi="GHEA Grapalat"/>
                <w:sz w:val="16"/>
                <w:szCs w:val="16"/>
              </w:rPr>
            </w:pPr>
          </w:p>
        </w:tc>
        <w:tc>
          <w:tcPr>
            <w:tcW w:w="1134" w:type="dxa"/>
          </w:tcPr>
          <w:p w14:paraId="6E221F0A" w14:textId="07478FF5" w:rsidR="00561760" w:rsidRPr="00B138F3" w:rsidRDefault="00561760" w:rsidP="00561760">
            <w:pPr>
              <w:widowControl w:val="0"/>
              <w:jc w:val="center"/>
              <w:rPr>
                <w:rFonts w:ascii="GHEA Grapalat" w:hAnsi="GHEA Grapalat"/>
                <w:sz w:val="16"/>
                <w:szCs w:val="16"/>
              </w:rPr>
            </w:pPr>
          </w:p>
        </w:tc>
        <w:tc>
          <w:tcPr>
            <w:tcW w:w="850" w:type="dxa"/>
          </w:tcPr>
          <w:p w14:paraId="2E0DBD97" w14:textId="00642B2F" w:rsidR="00561760" w:rsidRPr="0047564A" w:rsidRDefault="00561760" w:rsidP="00561760">
            <w:pPr>
              <w:jc w:val="center"/>
              <w:rPr>
                <w:rStyle w:val="aff6"/>
              </w:rPr>
            </w:pPr>
            <w:r>
              <w:rPr>
                <w:rFonts w:ascii="Arial LatArm" w:hAnsi="Arial LatArm" w:cs="Calibri"/>
                <w:color w:val="000000"/>
                <w:sz w:val="16"/>
                <w:szCs w:val="16"/>
              </w:rPr>
              <w:t>85</w:t>
            </w:r>
          </w:p>
        </w:tc>
        <w:tc>
          <w:tcPr>
            <w:tcW w:w="1138" w:type="dxa"/>
            <w:vAlign w:val="center"/>
          </w:tcPr>
          <w:p w14:paraId="602F268A" w14:textId="2A4C7559" w:rsidR="00561760" w:rsidRPr="00D51F8E" w:rsidRDefault="00561760" w:rsidP="00561760">
            <w:pPr>
              <w:widowControl w:val="0"/>
              <w:jc w:val="center"/>
              <w:rPr>
                <w:rFonts w:ascii="GHEA Grapalat" w:hAnsi="GHEA Grapalat"/>
                <w:sz w:val="16"/>
                <w:szCs w:val="16"/>
              </w:rPr>
            </w:pPr>
            <w:r w:rsidRPr="00F220D2">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0BE6706D" w14:textId="7A8D0801" w:rsidR="00561760" w:rsidRPr="00F220D2" w:rsidRDefault="00561760" w:rsidP="00561760">
            <w:pPr>
              <w:jc w:val="center"/>
              <w:rPr>
                <w:rStyle w:val="aff6"/>
                <w:rFonts w:asciiTheme="minorHAnsi" w:hAnsiTheme="minorHAnsi"/>
                <w:lang w:val="en-US"/>
              </w:rPr>
            </w:pPr>
            <w:r w:rsidRPr="00033CCB">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85</w:t>
            </w:r>
          </w:p>
        </w:tc>
        <w:tc>
          <w:tcPr>
            <w:tcW w:w="947" w:type="dxa"/>
          </w:tcPr>
          <w:p w14:paraId="2273B57B" w14:textId="3D4C8F09" w:rsidR="00561760" w:rsidRPr="00D51F8E" w:rsidRDefault="00561760" w:rsidP="00561760">
            <w:pPr>
              <w:widowControl w:val="0"/>
              <w:jc w:val="center"/>
              <w:rPr>
                <w:rFonts w:ascii="GHEA Grapalat" w:hAnsi="GHEA Grapalat"/>
                <w:sz w:val="14"/>
                <w:szCs w:val="14"/>
              </w:rPr>
            </w:pPr>
            <w:r w:rsidRPr="001236C4">
              <w:t>до 2</w:t>
            </w:r>
            <w:r>
              <w:rPr>
                <w:lang w:val="en-US"/>
              </w:rPr>
              <w:t xml:space="preserve">8 </w:t>
            </w:r>
            <w:r w:rsidRPr="001236C4">
              <w:t>мая 202</w:t>
            </w:r>
            <w:r>
              <w:rPr>
                <w:lang w:val="en-US"/>
              </w:rPr>
              <w:t>6</w:t>
            </w:r>
            <w:r w:rsidRPr="001236C4">
              <w:t>г.</w:t>
            </w:r>
          </w:p>
        </w:tc>
      </w:tr>
      <w:tr w:rsidR="00561760" w:rsidRPr="00B138F3" w14:paraId="381F9F93" w14:textId="77777777" w:rsidTr="007957A4">
        <w:trPr>
          <w:gridAfter w:val="1"/>
          <w:wAfter w:w="6" w:type="dxa"/>
          <w:trHeight w:val="246"/>
          <w:jc w:val="center"/>
        </w:trPr>
        <w:tc>
          <w:tcPr>
            <w:tcW w:w="1242" w:type="dxa"/>
            <w:vAlign w:val="center"/>
          </w:tcPr>
          <w:p w14:paraId="625F4C45" w14:textId="30399FF9" w:rsidR="00561760" w:rsidRDefault="00561760" w:rsidP="00561760">
            <w:pPr>
              <w:widowControl w:val="0"/>
              <w:jc w:val="center"/>
              <w:rPr>
                <w:rFonts w:ascii="Arial LatArm" w:hAnsi="Arial LatArm"/>
                <w:sz w:val="20"/>
                <w:szCs w:val="20"/>
              </w:rPr>
            </w:pPr>
            <w:r>
              <w:rPr>
                <w:rFonts w:ascii="Arial LatArm" w:hAnsi="Arial LatArm"/>
                <w:sz w:val="20"/>
                <w:szCs w:val="20"/>
              </w:rPr>
              <w:t>2</w:t>
            </w:r>
          </w:p>
        </w:tc>
        <w:tc>
          <w:tcPr>
            <w:tcW w:w="2715" w:type="dxa"/>
          </w:tcPr>
          <w:p w14:paraId="7CFDE9E6" w14:textId="2DBAD791"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15421100</w:t>
            </w:r>
          </w:p>
        </w:tc>
        <w:tc>
          <w:tcPr>
            <w:tcW w:w="1559" w:type="dxa"/>
          </w:tcPr>
          <w:p w14:paraId="34031FE8" w14:textId="04A15DDF"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Подсолнечное масло</w:t>
            </w:r>
          </w:p>
        </w:tc>
        <w:tc>
          <w:tcPr>
            <w:tcW w:w="1925" w:type="dxa"/>
            <w:vAlign w:val="center"/>
          </w:tcPr>
          <w:p w14:paraId="76EBCACA" w14:textId="77777777" w:rsidR="00561760" w:rsidRPr="00B138F3" w:rsidRDefault="00561760" w:rsidP="00561760">
            <w:pPr>
              <w:widowControl w:val="0"/>
              <w:jc w:val="center"/>
              <w:rPr>
                <w:rFonts w:ascii="GHEA Grapalat" w:hAnsi="GHEA Grapalat"/>
                <w:sz w:val="16"/>
                <w:szCs w:val="16"/>
              </w:rPr>
            </w:pPr>
          </w:p>
        </w:tc>
        <w:tc>
          <w:tcPr>
            <w:tcW w:w="1467" w:type="dxa"/>
          </w:tcPr>
          <w:p w14:paraId="4ECF9A79" w14:textId="0B3EB72C" w:rsidR="00561760" w:rsidRDefault="00561760" w:rsidP="00561760">
            <w:pPr>
              <w:widowControl w:val="0"/>
              <w:jc w:val="center"/>
              <w:rPr>
                <w:rFonts w:ascii="Arial" w:hAnsi="Arial" w:cs="Arial"/>
                <w:color w:val="000000"/>
                <w:sz w:val="18"/>
                <w:szCs w:val="18"/>
              </w:rPr>
            </w:pPr>
            <w:r w:rsidRPr="00C237ED">
              <w:t>См. ниже</w:t>
            </w:r>
          </w:p>
        </w:tc>
        <w:tc>
          <w:tcPr>
            <w:tcW w:w="1085" w:type="dxa"/>
          </w:tcPr>
          <w:p w14:paraId="0D65EDCD" w14:textId="10ED60BF"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литр</w:t>
            </w:r>
          </w:p>
        </w:tc>
        <w:tc>
          <w:tcPr>
            <w:tcW w:w="1559" w:type="dxa"/>
            <w:vAlign w:val="center"/>
          </w:tcPr>
          <w:p w14:paraId="1A607CC9" w14:textId="77777777" w:rsidR="00561760" w:rsidRPr="00B138F3" w:rsidRDefault="00561760" w:rsidP="00561760">
            <w:pPr>
              <w:widowControl w:val="0"/>
              <w:jc w:val="center"/>
              <w:rPr>
                <w:rFonts w:ascii="GHEA Grapalat" w:hAnsi="GHEA Grapalat"/>
                <w:sz w:val="16"/>
                <w:szCs w:val="16"/>
              </w:rPr>
            </w:pPr>
          </w:p>
        </w:tc>
        <w:tc>
          <w:tcPr>
            <w:tcW w:w="1134" w:type="dxa"/>
          </w:tcPr>
          <w:p w14:paraId="029FDE0D" w14:textId="5F6A6C2A" w:rsidR="00561760" w:rsidRDefault="00561760" w:rsidP="00561760">
            <w:pPr>
              <w:widowControl w:val="0"/>
              <w:jc w:val="center"/>
              <w:rPr>
                <w:rFonts w:ascii="Arial LatArm" w:hAnsi="Arial LatArm" w:cs="Calibri"/>
                <w:color w:val="000000"/>
                <w:sz w:val="20"/>
                <w:szCs w:val="20"/>
              </w:rPr>
            </w:pPr>
          </w:p>
        </w:tc>
        <w:tc>
          <w:tcPr>
            <w:tcW w:w="850" w:type="dxa"/>
          </w:tcPr>
          <w:p w14:paraId="4A164096" w14:textId="33D31F55" w:rsidR="00561760" w:rsidRPr="00C965CE" w:rsidRDefault="00561760" w:rsidP="00561760">
            <w:pPr>
              <w:jc w:val="center"/>
              <w:rPr>
                <w:rStyle w:val="aff6"/>
                <w:rFonts w:asciiTheme="minorHAnsi" w:hAnsiTheme="minorHAnsi"/>
                <w:lang w:val="en-US"/>
              </w:rPr>
            </w:pPr>
            <w:r>
              <w:rPr>
                <w:rFonts w:ascii="Arial LatArm" w:hAnsi="Arial LatArm" w:cs="Calibri"/>
                <w:color w:val="000000"/>
                <w:sz w:val="16"/>
                <w:szCs w:val="16"/>
              </w:rPr>
              <w:t>510</w:t>
            </w:r>
          </w:p>
        </w:tc>
        <w:tc>
          <w:tcPr>
            <w:tcW w:w="1138" w:type="dxa"/>
          </w:tcPr>
          <w:p w14:paraId="52B8863F" w14:textId="6E06743E"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 xml:space="preserve">Котайкский марз РА, 2-й микрорайон </w:t>
            </w:r>
            <w:r w:rsidRPr="0015152C">
              <w:rPr>
                <w:rStyle w:val="aff6"/>
                <w:rFonts w:ascii="Sylfaen" w:hAnsi="Sylfaen" w:cs="Sylfaen"/>
                <w:b/>
                <w:sz w:val="16"/>
                <w:szCs w:val="16"/>
                <w:lang w:val="hy-AM"/>
              </w:rPr>
              <w:lastRenderedPageBreak/>
              <w:t>города Абовян &lt;&lt;Абовянская начальная школа №7&gt;&gt; НОЦ</w:t>
            </w:r>
          </w:p>
        </w:tc>
        <w:tc>
          <w:tcPr>
            <w:tcW w:w="909" w:type="dxa"/>
          </w:tcPr>
          <w:p w14:paraId="0C0301DF" w14:textId="53B3823F" w:rsidR="00561760" w:rsidRPr="00F220D2" w:rsidRDefault="00561760" w:rsidP="00561760">
            <w:pPr>
              <w:jc w:val="center"/>
              <w:rPr>
                <w:rFonts w:asciiTheme="minorHAnsi" w:hAnsiTheme="minorHAnsi" w:cs="Arial"/>
                <w:color w:val="000000"/>
                <w:sz w:val="18"/>
                <w:szCs w:val="18"/>
                <w:lang w:val="en-US"/>
              </w:rPr>
            </w:pPr>
            <w:r w:rsidRPr="00033CCB">
              <w:rPr>
                <w:rFonts w:ascii="Arial" w:hAnsi="Arial" w:cs="Arial"/>
                <w:color w:val="000000"/>
                <w:sz w:val="18"/>
                <w:szCs w:val="18"/>
              </w:rPr>
              <w:lastRenderedPageBreak/>
              <w:t>До</w:t>
            </w:r>
            <w:r>
              <w:rPr>
                <w:rFonts w:ascii="Arial" w:hAnsi="Arial" w:cs="Arial"/>
                <w:color w:val="000000"/>
                <w:sz w:val="20"/>
                <w:szCs w:val="20"/>
              </w:rPr>
              <w:t xml:space="preserve"> </w:t>
            </w:r>
            <w:r>
              <w:rPr>
                <w:rFonts w:ascii="Arial LatArm" w:hAnsi="Arial LatArm" w:cs="Calibri"/>
                <w:color w:val="000000"/>
                <w:sz w:val="20"/>
                <w:szCs w:val="20"/>
                <w:lang w:val="en-US"/>
              </w:rPr>
              <w:t>510</w:t>
            </w:r>
          </w:p>
        </w:tc>
        <w:tc>
          <w:tcPr>
            <w:tcW w:w="947" w:type="dxa"/>
          </w:tcPr>
          <w:p w14:paraId="6A6B7976" w14:textId="4F366467" w:rsidR="00561760" w:rsidRDefault="00561760" w:rsidP="00561760">
            <w:pPr>
              <w:widowControl w:val="0"/>
              <w:jc w:val="center"/>
              <w:rPr>
                <w:rFonts w:ascii="Arial" w:hAnsi="Arial" w:cs="Arial"/>
                <w:sz w:val="16"/>
                <w:szCs w:val="16"/>
              </w:rPr>
            </w:pPr>
            <w:r w:rsidRPr="001236C4">
              <w:t>до 2</w:t>
            </w:r>
            <w:r>
              <w:rPr>
                <w:lang w:val="en-US"/>
              </w:rPr>
              <w:t xml:space="preserve">8 </w:t>
            </w:r>
            <w:r w:rsidRPr="001236C4">
              <w:t xml:space="preserve">мая </w:t>
            </w:r>
            <w:r w:rsidRPr="001236C4">
              <w:lastRenderedPageBreak/>
              <w:t>202</w:t>
            </w:r>
            <w:r>
              <w:rPr>
                <w:lang w:val="en-US"/>
              </w:rPr>
              <w:t>6</w:t>
            </w:r>
            <w:r w:rsidRPr="001236C4">
              <w:t>г.</w:t>
            </w:r>
          </w:p>
        </w:tc>
      </w:tr>
      <w:tr w:rsidR="00561760" w:rsidRPr="00B138F3" w14:paraId="5523D670" w14:textId="77777777" w:rsidTr="007957A4">
        <w:trPr>
          <w:gridAfter w:val="1"/>
          <w:wAfter w:w="6" w:type="dxa"/>
          <w:trHeight w:val="246"/>
          <w:jc w:val="center"/>
        </w:trPr>
        <w:tc>
          <w:tcPr>
            <w:tcW w:w="1242" w:type="dxa"/>
            <w:vAlign w:val="center"/>
          </w:tcPr>
          <w:p w14:paraId="3DA8F716" w14:textId="5AE65C8E" w:rsidR="00561760" w:rsidRDefault="00561760" w:rsidP="00561760">
            <w:pPr>
              <w:widowControl w:val="0"/>
              <w:jc w:val="center"/>
              <w:rPr>
                <w:rFonts w:ascii="Arial LatArm" w:hAnsi="Arial LatArm"/>
                <w:sz w:val="20"/>
                <w:szCs w:val="20"/>
              </w:rPr>
            </w:pPr>
            <w:r>
              <w:rPr>
                <w:rFonts w:ascii="Arial LatArm" w:hAnsi="Arial LatArm"/>
                <w:sz w:val="20"/>
                <w:szCs w:val="20"/>
              </w:rPr>
              <w:lastRenderedPageBreak/>
              <w:t>3</w:t>
            </w:r>
          </w:p>
        </w:tc>
        <w:tc>
          <w:tcPr>
            <w:tcW w:w="2715" w:type="dxa"/>
          </w:tcPr>
          <w:p w14:paraId="161BDAC4" w14:textId="52799391"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15614200</w:t>
            </w:r>
          </w:p>
        </w:tc>
        <w:tc>
          <w:tcPr>
            <w:tcW w:w="1559" w:type="dxa"/>
          </w:tcPr>
          <w:p w14:paraId="45A44787" w14:textId="0AEE47D8"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Рис</w:t>
            </w:r>
          </w:p>
        </w:tc>
        <w:tc>
          <w:tcPr>
            <w:tcW w:w="1925" w:type="dxa"/>
            <w:vAlign w:val="center"/>
          </w:tcPr>
          <w:p w14:paraId="4A58D3F8" w14:textId="77777777" w:rsidR="00561760" w:rsidRPr="00B138F3" w:rsidRDefault="00561760" w:rsidP="00561760">
            <w:pPr>
              <w:widowControl w:val="0"/>
              <w:jc w:val="center"/>
              <w:rPr>
                <w:rFonts w:ascii="GHEA Grapalat" w:hAnsi="GHEA Grapalat"/>
                <w:sz w:val="16"/>
                <w:szCs w:val="16"/>
              </w:rPr>
            </w:pPr>
          </w:p>
        </w:tc>
        <w:tc>
          <w:tcPr>
            <w:tcW w:w="1467" w:type="dxa"/>
          </w:tcPr>
          <w:p w14:paraId="4CC8A756" w14:textId="78EECAC9"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48C86AB4" w14:textId="7EC04D95" w:rsidR="00561760" w:rsidRDefault="00561760" w:rsidP="00561760">
            <w:pPr>
              <w:widowControl w:val="0"/>
              <w:jc w:val="center"/>
              <w:rPr>
                <w:rFonts w:ascii="GHEA Grapalat" w:hAnsi="GHEA Grapalat" w:cs="GHEA Grapalat"/>
                <w:color w:val="000000"/>
                <w:sz w:val="20"/>
                <w:szCs w:val="20"/>
              </w:rPr>
            </w:pPr>
            <w:r w:rsidRPr="000C275C">
              <w:rPr>
                <w:rFonts w:ascii="GHEA Grapalat" w:hAnsi="GHEA Grapalat" w:cs="GHEA Grapalat"/>
                <w:color w:val="000000"/>
                <w:sz w:val="20"/>
                <w:szCs w:val="20"/>
              </w:rPr>
              <w:t>кг</w:t>
            </w:r>
          </w:p>
        </w:tc>
        <w:tc>
          <w:tcPr>
            <w:tcW w:w="1559" w:type="dxa"/>
            <w:vAlign w:val="center"/>
          </w:tcPr>
          <w:p w14:paraId="4BB25AC6" w14:textId="77777777" w:rsidR="00561760" w:rsidRPr="00B138F3" w:rsidRDefault="00561760" w:rsidP="00561760">
            <w:pPr>
              <w:widowControl w:val="0"/>
              <w:jc w:val="center"/>
              <w:rPr>
                <w:rFonts w:ascii="GHEA Grapalat" w:hAnsi="GHEA Grapalat"/>
                <w:sz w:val="16"/>
                <w:szCs w:val="16"/>
              </w:rPr>
            </w:pPr>
          </w:p>
        </w:tc>
        <w:tc>
          <w:tcPr>
            <w:tcW w:w="1134" w:type="dxa"/>
          </w:tcPr>
          <w:p w14:paraId="1451408A" w14:textId="10C47003" w:rsidR="00561760" w:rsidRDefault="00561760" w:rsidP="00561760">
            <w:pPr>
              <w:widowControl w:val="0"/>
              <w:jc w:val="center"/>
              <w:rPr>
                <w:rFonts w:ascii="Arial LatArm" w:hAnsi="Arial LatArm" w:cs="Calibri"/>
                <w:color w:val="000000"/>
                <w:sz w:val="20"/>
                <w:szCs w:val="20"/>
              </w:rPr>
            </w:pPr>
          </w:p>
        </w:tc>
        <w:tc>
          <w:tcPr>
            <w:tcW w:w="850" w:type="dxa"/>
          </w:tcPr>
          <w:p w14:paraId="0C25A31C" w14:textId="6E3346F7" w:rsidR="00561760" w:rsidRPr="00C965CE" w:rsidRDefault="00561760" w:rsidP="00561760">
            <w:pPr>
              <w:jc w:val="center"/>
              <w:rPr>
                <w:rStyle w:val="aff6"/>
                <w:rFonts w:asciiTheme="minorHAnsi" w:hAnsiTheme="minorHAnsi"/>
                <w:lang w:val="en-US"/>
              </w:rPr>
            </w:pPr>
            <w:r>
              <w:rPr>
                <w:rFonts w:ascii="Arial LatArm" w:hAnsi="Arial LatArm" w:cs="Calibri"/>
                <w:color w:val="000000"/>
                <w:sz w:val="16"/>
                <w:szCs w:val="16"/>
              </w:rPr>
              <w:t>650</w:t>
            </w:r>
          </w:p>
        </w:tc>
        <w:tc>
          <w:tcPr>
            <w:tcW w:w="1138" w:type="dxa"/>
          </w:tcPr>
          <w:p w14:paraId="1AEF2CC3" w14:textId="73856C3B"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6494E22B" w14:textId="54029624" w:rsidR="00561760" w:rsidRPr="00F220D2" w:rsidRDefault="00561760" w:rsidP="00561760">
            <w:pPr>
              <w:jc w:val="center"/>
              <w:rPr>
                <w:rFonts w:asciiTheme="minorHAnsi" w:hAnsiTheme="minorHAnsi" w:cs="Arial"/>
                <w:color w:val="000000"/>
                <w:sz w:val="18"/>
                <w:szCs w:val="18"/>
                <w:lang w:val="en-US"/>
              </w:rPr>
            </w:pPr>
            <w:r w:rsidRPr="00033CCB">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650</w:t>
            </w:r>
          </w:p>
        </w:tc>
        <w:tc>
          <w:tcPr>
            <w:tcW w:w="947" w:type="dxa"/>
          </w:tcPr>
          <w:p w14:paraId="3EB587B4" w14:textId="370F4C94" w:rsidR="00561760" w:rsidRPr="00EA1F83"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7752DFCA" w14:textId="77777777" w:rsidTr="007957A4">
        <w:trPr>
          <w:gridAfter w:val="1"/>
          <w:wAfter w:w="6" w:type="dxa"/>
          <w:trHeight w:val="246"/>
          <w:jc w:val="center"/>
        </w:trPr>
        <w:tc>
          <w:tcPr>
            <w:tcW w:w="1242" w:type="dxa"/>
            <w:vAlign w:val="center"/>
          </w:tcPr>
          <w:p w14:paraId="5F371742" w14:textId="416047C3" w:rsidR="00561760" w:rsidRDefault="00561760" w:rsidP="00561760">
            <w:pPr>
              <w:widowControl w:val="0"/>
              <w:jc w:val="center"/>
              <w:rPr>
                <w:rFonts w:ascii="Arial LatArm" w:hAnsi="Arial LatArm"/>
                <w:sz w:val="20"/>
                <w:szCs w:val="20"/>
              </w:rPr>
            </w:pPr>
            <w:r>
              <w:rPr>
                <w:rFonts w:ascii="Arial LatArm" w:hAnsi="Arial LatArm"/>
                <w:sz w:val="20"/>
                <w:szCs w:val="20"/>
              </w:rPr>
              <w:t>4</w:t>
            </w:r>
          </w:p>
        </w:tc>
        <w:tc>
          <w:tcPr>
            <w:tcW w:w="2715" w:type="dxa"/>
          </w:tcPr>
          <w:p w14:paraId="5F841524" w14:textId="25ADD597"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3221110</w:t>
            </w:r>
          </w:p>
        </w:tc>
        <w:tc>
          <w:tcPr>
            <w:tcW w:w="1559" w:type="dxa"/>
          </w:tcPr>
          <w:p w14:paraId="692C01EF" w14:textId="1EAFE1C9"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Морковь</w:t>
            </w:r>
          </w:p>
        </w:tc>
        <w:tc>
          <w:tcPr>
            <w:tcW w:w="1925" w:type="dxa"/>
            <w:vAlign w:val="center"/>
          </w:tcPr>
          <w:p w14:paraId="58531154" w14:textId="77777777" w:rsidR="00561760" w:rsidRPr="00B138F3" w:rsidRDefault="00561760" w:rsidP="00561760">
            <w:pPr>
              <w:widowControl w:val="0"/>
              <w:jc w:val="center"/>
              <w:rPr>
                <w:rFonts w:ascii="GHEA Grapalat" w:hAnsi="GHEA Grapalat"/>
                <w:sz w:val="16"/>
                <w:szCs w:val="16"/>
              </w:rPr>
            </w:pPr>
          </w:p>
        </w:tc>
        <w:tc>
          <w:tcPr>
            <w:tcW w:w="1467" w:type="dxa"/>
          </w:tcPr>
          <w:p w14:paraId="05CCA5C0" w14:textId="543D6FB9"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16FF6F40" w14:textId="73B30D74"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605B9C13" w14:textId="77777777" w:rsidR="00561760" w:rsidRPr="00B138F3" w:rsidRDefault="00561760" w:rsidP="00561760">
            <w:pPr>
              <w:widowControl w:val="0"/>
              <w:jc w:val="center"/>
              <w:rPr>
                <w:rFonts w:ascii="GHEA Grapalat" w:hAnsi="GHEA Grapalat"/>
                <w:sz w:val="16"/>
                <w:szCs w:val="16"/>
              </w:rPr>
            </w:pPr>
          </w:p>
        </w:tc>
        <w:tc>
          <w:tcPr>
            <w:tcW w:w="1134" w:type="dxa"/>
          </w:tcPr>
          <w:p w14:paraId="357F7D17" w14:textId="5B09D404" w:rsidR="00561760" w:rsidRDefault="00561760" w:rsidP="00561760">
            <w:pPr>
              <w:widowControl w:val="0"/>
              <w:jc w:val="center"/>
              <w:rPr>
                <w:rFonts w:ascii="Arial LatArm" w:hAnsi="Arial LatArm" w:cs="Calibri"/>
                <w:color w:val="000000"/>
                <w:sz w:val="20"/>
                <w:szCs w:val="20"/>
              </w:rPr>
            </w:pPr>
          </w:p>
        </w:tc>
        <w:tc>
          <w:tcPr>
            <w:tcW w:w="850" w:type="dxa"/>
          </w:tcPr>
          <w:p w14:paraId="76EE9C51" w14:textId="7EE9A72D" w:rsidR="00561760" w:rsidRPr="0047564A" w:rsidRDefault="00561760" w:rsidP="00561760">
            <w:pPr>
              <w:jc w:val="center"/>
              <w:rPr>
                <w:rStyle w:val="aff6"/>
              </w:rPr>
            </w:pPr>
            <w:r>
              <w:rPr>
                <w:rFonts w:ascii="Arial LatArm" w:hAnsi="Arial LatArm" w:cs="Calibri"/>
                <w:color w:val="000000"/>
                <w:sz w:val="16"/>
                <w:szCs w:val="16"/>
              </w:rPr>
              <w:t>300</w:t>
            </w:r>
          </w:p>
        </w:tc>
        <w:tc>
          <w:tcPr>
            <w:tcW w:w="1138" w:type="dxa"/>
          </w:tcPr>
          <w:p w14:paraId="3AEFBBC6" w14:textId="742F376A"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1A036795" w14:textId="714B5833" w:rsidR="00561760" w:rsidRPr="00E41C33" w:rsidRDefault="00561760" w:rsidP="00561760">
            <w:pPr>
              <w:jc w:val="center"/>
              <w:rPr>
                <w:rFonts w:asciiTheme="minorHAnsi" w:hAnsiTheme="minorHAnsi" w:cs="Arial"/>
                <w:color w:val="000000"/>
                <w:sz w:val="18"/>
                <w:szCs w:val="18"/>
                <w:lang w:val="en-US"/>
              </w:rPr>
            </w:pPr>
            <w:r w:rsidRPr="00033CCB">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300</w:t>
            </w:r>
          </w:p>
        </w:tc>
        <w:tc>
          <w:tcPr>
            <w:tcW w:w="947" w:type="dxa"/>
          </w:tcPr>
          <w:p w14:paraId="0FA99201" w14:textId="61E41B8D" w:rsidR="00561760" w:rsidRPr="00EA1F83"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711F528E" w14:textId="77777777" w:rsidTr="007957A4">
        <w:trPr>
          <w:gridAfter w:val="1"/>
          <w:wAfter w:w="6" w:type="dxa"/>
          <w:trHeight w:val="246"/>
          <w:jc w:val="center"/>
        </w:trPr>
        <w:tc>
          <w:tcPr>
            <w:tcW w:w="1242" w:type="dxa"/>
            <w:vAlign w:val="center"/>
          </w:tcPr>
          <w:p w14:paraId="38097B80" w14:textId="07A128A3" w:rsidR="00561760" w:rsidRPr="00F220D2" w:rsidRDefault="00561760" w:rsidP="00561760">
            <w:pPr>
              <w:widowControl w:val="0"/>
              <w:jc w:val="center"/>
              <w:rPr>
                <w:rFonts w:asciiTheme="minorHAnsi" w:hAnsiTheme="minorHAnsi"/>
                <w:sz w:val="20"/>
                <w:szCs w:val="20"/>
                <w:lang w:val="en-US"/>
              </w:rPr>
            </w:pPr>
            <w:r>
              <w:rPr>
                <w:rFonts w:ascii="Arial LatArm" w:hAnsi="Arial LatArm"/>
                <w:sz w:val="20"/>
                <w:szCs w:val="20"/>
                <w:lang w:val="en-US"/>
              </w:rPr>
              <w:t>5</w:t>
            </w:r>
          </w:p>
        </w:tc>
        <w:tc>
          <w:tcPr>
            <w:tcW w:w="2715" w:type="dxa"/>
          </w:tcPr>
          <w:p w14:paraId="5ED3B264" w14:textId="2867B0E1"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3222128</w:t>
            </w:r>
          </w:p>
        </w:tc>
        <w:tc>
          <w:tcPr>
            <w:tcW w:w="1559" w:type="dxa"/>
          </w:tcPr>
          <w:p w14:paraId="7A6F9ECF" w14:textId="7A5ADC58"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Яблоко</w:t>
            </w:r>
          </w:p>
        </w:tc>
        <w:tc>
          <w:tcPr>
            <w:tcW w:w="1925" w:type="dxa"/>
            <w:vAlign w:val="center"/>
          </w:tcPr>
          <w:p w14:paraId="272C6E67" w14:textId="77777777" w:rsidR="00561760" w:rsidRPr="00B138F3" w:rsidRDefault="00561760" w:rsidP="00561760">
            <w:pPr>
              <w:widowControl w:val="0"/>
              <w:jc w:val="center"/>
              <w:rPr>
                <w:rFonts w:ascii="GHEA Grapalat" w:hAnsi="GHEA Grapalat"/>
                <w:sz w:val="16"/>
                <w:szCs w:val="16"/>
              </w:rPr>
            </w:pPr>
          </w:p>
        </w:tc>
        <w:tc>
          <w:tcPr>
            <w:tcW w:w="1467" w:type="dxa"/>
          </w:tcPr>
          <w:p w14:paraId="6E941AFD" w14:textId="189740B2"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42DC573E" w14:textId="27A91362"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1A0BBEC4" w14:textId="77777777" w:rsidR="00561760" w:rsidRPr="00B138F3" w:rsidRDefault="00561760" w:rsidP="00561760">
            <w:pPr>
              <w:widowControl w:val="0"/>
              <w:jc w:val="center"/>
              <w:rPr>
                <w:rFonts w:ascii="GHEA Grapalat" w:hAnsi="GHEA Grapalat"/>
                <w:sz w:val="16"/>
                <w:szCs w:val="16"/>
              </w:rPr>
            </w:pPr>
          </w:p>
        </w:tc>
        <w:tc>
          <w:tcPr>
            <w:tcW w:w="1134" w:type="dxa"/>
          </w:tcPr>
          <w:p w14:paraId="4FA2257E" w14:textId="59CC0170" w:rsidR="00561760" w:rsidRDefault="00561760" w:rsidP="00561760">
            <w:pPr>
              <w:widowControl w:val="0"/>
              <w:jc w:val="center"/>
              <w:rPr>
                <w:rFonts w:ascii="Arial LatArm" w:hAnsi="Arial LatArm" w:cs="Calibri"/>
                <w:color w:val="000000"/>
                <w:sz w:val="20"/>
                <w:szCs w:val="20"/>
              </w:rPr>
            </w:pPr>
          </w:p>
        </w:tc>
        <w:tc>
          <w:tcPr>
            <w:tcW w:w="850" w:type="dxa"/>
          </w:tcPr>
          <w:p w14:paraId="1A8526C5" w14:textId="2054DFF9" w:rsidR="00561760" w:rsidRPr="0047564A" w:rsidRDefault="00561760" w:rsidP="00561760">
            <w:pPr>
              <w:jc w:val="center"/>
              <w:rPr>
                <w:rStyle w:val="aff6"/>
              </w:rPr>
            </w:pPr>
            <w:r w:rsidRPr="00F11F6B">
              <w:rPr>
                <w:rFonts w:ascii="Arial LatArm" w:hAnsi="Arial LatArm" w:cs="Calibri"/>
                <w:color w:val="000000"/>
                <w:sz w:val="16"/>
                <w:szCs w:val="16"/>
              </w:rPr>
              <w:t>2</w:t>
            </w:r>
            <w:r>
              <w:rPr>
                <w:rFonts w:ascii="Arial LatArm" w:hAnsi="Arial LatArm" w:cs="Calibri"/>
                <w:color w:val="000000"/>
                <w:sz w:val="16"/>
                <w:szCs w:val="16"/>
              </w:rPr>
              <w:t>650</w:t>
            </w:r>
          </w:p>
        </w:tc>
        <w:tc>
          <w:tcPr>
            <w:tcW w:w="1138" w:type="dxa"/>
          </w:tcPr>
          <w:p w14:paraId="012D1ECC" w14:textId="5C9FF846"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3B0339AC" w14:textId="2D191E8A" w:rsidR="00561760" w:rsidRPr="00561760"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18"/>
                <w:szCs w:val="18"/>
                <w:lang w:val="en-US"/>
              </w:rPr>
              <w:t xml:space="preserve">                   2</w:t>
            </w:r>
            <w:r>
              <w:rPr>
                <w:rFonts w:ascii="Arial LatArm" w:hAnsi="Arial LatArm" w:cs="Calibri"/>
                <w:color w:val="000000"/>
                <w:sz w:val="20"/>
                <w:szCs w:val="20"/>
                <w:lang w:val="en-US"/>
              </w:rPr>
              <w:t>650</w:t>
            </w:r>
          </w:p>
        </w:tc>
        <w:tc>
          <w:tcPr>
            <w:tcW w:w="947" w:type="dxa"/>
          </w:tcPr>
          <w:p w14:paraId="05C852DB" w14:textId="6CFBFF19" w:rsidR="00561760" w:rsidRPr="002E29FE"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282CF710" w14:textId="77777777" w:rsidTr="007957A4">
        <w:trPr>
          <w:gridAfter w:val="1"/>
          <w:wAfter w:w="6" w:type="dxa"/>
          <w:trHeight w:val="246"/>
          <w:jc w:val="center"/>
        </w:trPr>
        <w:tc>
          <w:tcPr>
            <w:tcW w:w="1242" w:type="dxa"/>
            <w:vAlign w:val="center"/>
          </w:tcPr>
          <w:p w14:paraId="45691403" w14:textId="4C124D59" w:rsidR="00561760" w:rsidRPr="00F220D2" w:rsidRDefault="00561760" w:rsidP="00561760">
            <w:pPr>
              <w:widowControl w:val="0"/>
              <w:jc w:val="center"/>
              <w:rPr>
                <w:rFonts w:asciiTheme="minorHAnsi" w:hAnsiTheme="minorHAnsi"/>
                <w:sz w:val="20"/>
                <w:szCs w:val="20"/>
                <w:lang w:val="en-US"/>
              </w:rPr>
            </w:pPr>
            <w:r>
              <w:rPr>
                <w:rFonts w:ascii="Arial LatArm" w:hAnsi="Arial LatArm"/>
                <w:sz w:val="20"/>
                <w:szCs w:val="20"/>
                <w:lang w:val="en-US"/>
              </w:rPr>
              <w:t>6</w:t>
            </w:r>
          </w:p>
        </w:tc>
        <w:tc>
          <w:tcPr>
            <w:tcW w:w="2715" w:type="dxa"/>
          </w:tcPr>
          <w:p w14:paraId="6B31A1EF" w14:textId="3714E879"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3221410</w:t>
            </w:r>
          </w:p>
        </w:tc>
        <w:tc>
          <w:tcPr>
            <w:tcW w:w="1559" w:type="dxa"/>
          </w:tcPr>
          <w:p w14:paraId="6A1E4EC6" w14:textId="1D165422"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Капуста</w:t>
            </w:r>
          </w:p>
        </w:tc>
        <w:tc>
          <w:tcPr>
            <w:tcW w:w="1925" w:type="dxa"/>
            <w:vAlign w:val="center"/>
          </w:tcPr>
          <w:p w14:paraId="27C0F300" w14:textId="77777777" w:rsidR="00561760" w:rsidRPr="00B138F3" w:rsidRDefault="00561760" w:rsidP="00561760">
            <w:pPr>
              <w:widowControl w:val="0"/>
              <w:jc w:val="center"/>
              <w:rPr>
                <w:rFonts w:ascii="GHEA Grapalat" w:hAnsi="GHEA Grapalat"/>
                <w:sz w:val="16"/>
                <w:szCs w:val="16"/>
              </w:rPr>
            </w:pPr>
          </w:p>
        </w:tc>
        <w:tc>
          <w:tcPr>
            <w:tcW w:w="1467" w:type="dxa"/>
          </w:tcPr>
          <w:p w14:paraId="3036FE26" w14:textId="09B855B8"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48C0C5A8" w14:textId="1B02954B"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266B8D4F" w14:textId="77777777" w:rsidR="00561760" w:rsidRPr="00B138F3" w:rsidRDefault="00561760" w:rsidP="00561760">
            <w:pPr>
              <w:widowControl w:val="0"/>
              <w:jc w:val="center"/>
              <w:rPr>
                <w:rFonts w:ascii="GHEA Grapalat" w:hAnsi="GHEA Grapalat"/>
                <w:sz w:val="16"/>
                <w:szCs w:val="16"/>
              </w:rPr>
            </w:pPr>
          </w:p>
        </w:tc>
        <w:tc>
          <w:tcPr>
            <w:tcW w:w="1134" w:type="dxa"/>
          </w:tcPr>
          <w:p w14:paraId="0718C9EC" w14:textId="02600D8B" w:rsidR="00561760" w:rsidRDefault="00561760" w:rsidP="00561760">
            <w:pPr>
              <w:widowControl w:val="0"/>
              <w:jc w:val="center"/>
              <w:rPr>
                <w:rFonts w:ascii="Arial LatArm" w:hAnsi="Arial LatArm" w:cs="Calibri"/>
                <w:color w:val="000000"/>
                <w:sz w:val="20"/>
                <w:szCs w:val="20"/>
              </w:rPr>
            </w:pPr>
          </w:p>
        </w:tc>
        <w:tc>
          <w:tcPr>
            <w:tcW w:w="850" w:type="dxa"/>
          </w:tcPr>
          <w:p w14:paraId="5D071B61" w14:textId="55BD68DD" w:rsidR="00561760" w:rsidRPr="0047564A" w:rsidRDefault="00561760" w:rsidP="00561760">
            <w:pPr>
              <w:jc w:val="center"/>
              <w:rPr>
                <w:rStyle w:val="aff6"/>
              </w:rPr>
            </w:pPr>
            <w:r w:rsidRPr="00F11F6B">
              <w:rPr>
                <w:rFonts w:ascii="Arial LatArm" w:hAnsi="Arial LatArm" w:cs="Calibri"/>
                <w:color w:val="000000"/>
                <w:sz w:val="16"/>
                <w:szCs w:val="16"/>
              </w:rPr>
              <w:t>1</w:t>
            </w:r>
            <w:r>
              <w:rPr>
                <w:rFonts w:ascii="Arial LatArm" w:hAnsi="Arial LatArm" w:cs="Calibri"/>
                <w:color w:val="000000"/>
                <w:sz w:val="16"/>
                <w:szCs w:val="16"/>
              </w:rPr>
              <w:t>600</w:t>
            </w:r>
          </w:p>
        </w:tc>
        <w:tc>
          <w:tcPr>
            <w:tcW w:w="1138" w:type="dxa"/>
          </w:tcPr>
          <w:p w14:paraId="74B23E5D" w14:textId="46109185"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750F65BA" w14:textId="09D70115" w:rsidR="00561760" w:rsidRPr="00E41C33"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LatArm" w:hAnsi="Arial LatArm" w:cs="Calibri"/>
                <w:color w:val="000000"/>
                <w:sz w:val="20"/>
                <w:szCs w:val="20"/>
                <w:lang w:val="en-US"/>
              </w:rPr>
              <w:t>1600</w:t>
            </w:r>
          </w:p>
        </w:tc>
        <w:tc>
          <w:tcPr>
            <w:tcW w:w="947" w:type="dxa"/>
          </w:tcPr>
          <w:p w14:paraId="6ABE78CB" w14:textId="4B12975A" w:rsidR="00561760" w:rsidRPr="00B55248"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54419E68" w14:textId="77777777" w:rsidTr="007957A4">
        <w:trPr>
          <w:gridAfter w:val="1"/>
          <w:wAfter w:w="6" w:type="dxa"/>
          <w:trHeight w:val="246"/>
          <w:jc w:val="center"/>
        </w:trPr>
        <w:tc>
          <w:tcPr>
            <w:tcW w:w="1242" w:type="dxa"/>
            <w:vAlign w:val="center"/>
          </w:tcPr>
          <w:p w14:paraId="79324CCC" w14:textId="09EAEC42" w:rsidR="00561760" w:rsidRPr="00F220D2" w:rsidRDefault="00561760" w:rsidP="00561760">
            <w:pPr>
              <w:widowControl w:val="0"/>
              <w:jc w:val="center"/>
              <w:rPr>
                <w:rFonts w:asciiTheme="minorHAnsi" w:hAnsiTheme="minorHAnsi"/>
                <w:sz w:val="20"/>
                <w:szCs w:val="20"/>
                <w:lang w:val="en-US"/>
              </w:rPr>
            </w:pPr>
            <w:r>
              <w:rPr>
                <w:rFonts w:ascii="Arial LatArm" w:hAnsi="Arial LatArm"/>
                <w:sz w:val="20"/>
                <w:szCs w:val="20"/>
                <w:lang w:val="en-US"/>
              </w:rPr>
              <w:lastRenderedPageBreak/>
              <w:t>7</w:t>
            </w:r>
          </w:p>
        </w:tc>
        <w:tc>
          <w:tcPr>
            <w:tcW w:w="2715" w:type="dxa"/>
          </w:tcPr>
          <w:p w14:paraId="19B93150" w14:textId="2B6560AC"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3221100</w:t>
            </w:r>
          </w:p>
        </w:tc>
        <w:tc>
          <w:tcPr>
            <w:tcW w:w="1559" w:type="dxa"/>
          </w:tcPr>
          <w:p w14:paraId="70A57FA2" w14:textId="249EF1AB"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Рука</w:t>
            </w:r>
          </w:p>
        </w:tc>
        <w:tc>
          <w:tcPr>
            <w:tcW w:w="1925" w:type="dxa"/>
            <w:vAlign w:val="center"/>
          </w:tcPr>
          <w:p w14:paraId="181E6530" w14:textId="77777777" w:rsidR="00561760" w:rsidRPr="00B138F3" w:rsidRDefault="00561760" w:rsidP="00561760">
            <w:pPr>
              <w:widowControl w:val="0"/>
              <w:jc w:val="center"/>
              <w:rPr>
                <w:rFonts w:ascii="GHEA Grapalat" w:hAnsi="GHEA Grapalat"/>
                <w:sz w:val="16"/>
                <w:szCs w:val="16"/>
              </w:rPr>
            </w:pPr>
          </w:p>
        </w:tc>
        <w:tc>
          <w:tcPr>
            <w:tcW w:w="1467" w:type="dxa"/>
          </w:tcPr>
          <w:p w14:paraId="611C9550" w14:textId="175DBDAB"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209904B7" w14:textId="0753BE48"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2956B47A" w14:textId="77777777" w:rsidR="00561760" w:rsidRPr="00B138F3" w:rsidRDefault="00561760" w:rsidP="00561760">
            <w:pPr>
              <w:widowControl w:val="0"/>
              <w:jc w:val="center"/>
              <w:rPr>
                <w:rFonts w:ascii="GHEA Grapalat" w:hAnsi="GHEA Grapalat"/>
                <w:sz w:val="16"/>
                <w:szCs w:val="16"/>
              </w:rPr>
            </w:pPr>
          </w:p>
        </w:tc>
        <w:tc>
          <w:tcPr>
            <w:tcW w:w="1134" w:type="dxa"/>
          </w:tcPr>
          <w:p w14:paraId="7E56778B" w14:textId="39F43788" w:rsidR="00561760" w:rsidRDefault="00561760" w:rsidP="00561760">
            <w:pPr>
              <w:widowControl w:val="0"/>
              <w:jc w:val="center"/>
              <w:rPr>
                <w:rFonts w:ascii="Arial LatArm" w:hAnsi="Arial LatArm" w:cs="Calibri"/>
                <w:color w:val="000000"/>
                <w:sz w:val="20"/>
                <w:szCs w:val="20"/>
              </w:rPr>
            </w:pPr>
          </w:p>
        </w:tc>
        <w:tc>
          <w:tcPr>
            <w:tcW w:w="850" w:type="dxa"/>
          </w:tcPr>
          <w:p w14:paraId="56351DC9" w14:textId="10D3721B" w:rsidR="00561760" w:rsidRPr="0047564A" w:rsidRDefault="00561760" w:rsidP="00561760">
            <w:pPr>
              <w:jc w:val="center"/>
              <w:rPr>
                <w:rStyle w:val="aff6"/>
              </w:rPr>
            </w:pPr>
            <w:r w:rsidRPr="00F11F6B">
              <w:rPr>
                <w:rFonts w:ascii="Arial LatArm" w:hAnsi="Arial LatArm" w:cs="Calibri"/>
                <w:color w:val="000000"/>
                <w:sz w:val="16"/>
                <w:szCs w:val="16"/>
              </w:rPr>
              <w:t>2</w:t>
            </w:r>
            <w:r>
              <w:rPr>
                <w:rFonts w:ascii="Arial LatArm" w:hAnsi="Arial LatArm" w:cs="Calibri"/>
                <w:color w:val="000000"/>
                <w:sz w:val="16"/>
                <w:szCs w:val="16"/>
              </w:rPr>
              <w:t>70</w:t>
            </w:r>
          </w:p>
        </w:tc>
        <w:tc>
          <w:tcPr>
            <w:tcW w:w="1138" w:type="dxa"/>
          </w:tcPr>
          <w:p w14:paraId="4EC47F76" w14:textId="439D1DD4"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635AAABB" w14:textId="7A01F00B" w:rsidR="00561760" w:rsidRPr="00F220D2" w:rsidRDefault="00561760" w:rsidP="00561760">
            <w:pPr>
              <w:jc w:val="center"/>
              <w:rPr>
                <w:rFonts w:asciiTheme="minorHAnsi" w:hAnsiTheme="minorHAnsi" w:cs="Arial"/>
                <w:color w:val="000000"/>
                <w:sz w:val="18"/>
                <w:szCs w:val="18"/>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rPr>
              <w:t>2</w:t>
            </w:r>
            <w:r>
              <w:rPr>
                <w:rFonts w:ascii="Arial LatArm" w:hAnsi="Arial LatArm" w:cs="Calibri"/>
                <w:color w:val="000000"/>
                <w:sz w:val="20"/>
                <w:szCs w:val="20"/>
                <w:lang w:val="en-US"/>
              </w:rPr>
              <w:t>70</w:t>
            </w:r>
          </w:p>
        </w:tc>
        <w:tc>
          <w:tcPr>
            <w:tcW w:w="947" w:type="dxa"/>
          </w:tcPr>
          <w:p w14:paraId="2854B21C" w14:textId="02E32FA1" w:rsidR="00561760" w:rsidRPr="00B55248"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626D90B9" w14:textId="77777777" w:rsidTr="007957A4">
        <w:trPr>
          <w:gridAfter w:val="1"/>
          <w:wAfter w:w="6" w:type="dxa"/>
          <w:trHeight w:val="246"/>
          <w:jc w:val="center"/>
        </w:trPr>
        <w:tc>
          <w:tcPr>
            <w:tcW w:w="1242" w:type="dxa"/>
            <w:vAlign w:val="center"/>
          </w:tcPr>
          <w:p w14:paraId="2A82E75D" w14:textId="1CCDBF66" w:rsidR="00561760" w:rsidRPr="00F220D2" w:rsidRDefault="00561760" w:rsidP="00561760">
            <w:pPr>
              <w:widowControl w:val="0"/>
              <w:jc w:val="center"/>
              <w:rPr>
                <w:rFonts w:asciiTheme="minorHAnsi" w:hAnsiTheme="minorHAnsi"/>
                <w:sz w:val="20"/>
                <w:szCs w:val="20"/>
                <w:lang w:val="en-US"/>
              </w:rPr>
            </w:pPr>
            <w:r>
              <w:rPr>
                <w:rFonts w:ascii="Arial LatArm" w:hAnsi="Arial LatArm"/>
                <w:sz w:val="20"/>
                <w:szCs w:val="20"/>
                <w:lang w:val="en-US"/>
              </w:rPr>
              <w:t>8</w:t>
            </w:r>
          </w:p>
        </w:tc>
        <w:tc>
          <w:tcPr>
            <w:tcW w:w="2715" w:type="dxa"/>
          </w:tcPr>
          <w:p w14:paraId="7AF2B692" w14:textId="1CE53326"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15311100</w:t>
            </w:r>
          </w:p>
        </w:tc>
        <w:tc>
          <w:tcPr>
            <w:tcW w:w="1559" w:type="dxa"/>
          </w:tcPr>
          <w:p w14:paraId="4C52EC6F" w14:textId="7437AC8F"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Картофель</w:t>
            </w:r>
          </w:p>
        </w:tc>
        <w:tc>
          <w:tcPr>
            <w:tcW w:w="1925" w:type="dxa"/>
            <w:vAlign w:val="center"/>
          </w:tcPr>
          <w:p w14:paraId="24453FA8" w14:textId="77777777" w:rsidR="00561760" w:rsidRPr="00B138F3" w:rsidRDefault="00561760" w:rsidP="00561760">
            <w:pPr>
              <w:widowControl w:val="0"/>
              <w:jc w:val="center"/>
              <w:rPr>
                <w:rFonts w:ascii="GHEA Grapalat" w:hAnsi="GHEA Grapalat"/>
                <w:sz w:val="16"/>
                <w:szCs w:val="16"/>
              </w:rPr>
            </w:pPr>
          </w:p>
        </w:tc>
        <w:tc>
          <w:tcPr>
            <w:tcW w:w="1467" w:type="dxa"/>
          </w:tcPr>
          <w:p w14:paraId="0FA7E800" w14:textId="3C781DBB"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377C04EB" w14:textId="2D5133AA"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2BD578B3" w14:textId="77777777" w:rsidR="00561760" w:rsidRPr="00B138F3" w:rsidRDefault="00561760" w:rsidP="00561760">
            <w:pPr>
              <w:widowControl w:val="0"/>
              <w:jc w:val="center"/>
              <w:rPr>
                <w:rFonts w:ascii="GHEA Grapalat" w:hAnsi="GHEA Grapalat"/>
                <w:sz w:val="16"/>
                <w:szCs w:val="16"/>
              </w:rPr>
            </w:pPr>
          </w:p>
        </w:tc>
        <w:tc>
          <w:tcPr>
            <w:tcW w:w="1134" w:type="dxa"/>
          </w:tcPr>
          <w:p w14:paraId="37842FE3" w14:textId="6903326D" w:rsidR="00561760" w:rsidRDefault="00561760" w:rsidP="00561760">
            <w:pPr>
              <w:widowControl w:val="0"/>
              <w:jc w:val="center"/>
              <w:rPr>
                <w:rFonts w:ascii="Arial LatArm" w:hAnsi="Arial LatArm" w:cs="Calibri"/>
                <w:color w:val="000000"/>
                <w:sz w:val="20"/>
                <w:szCs w:val="20"/>
              </w:rPr>
            </w:pPr>
          </w:p>
        </w:tc>
        <w:tc>
          <w:tcPr>
            <w:tcW w:w="850" w:type="dxa"/>
          </w:tcPr>
          <w:p w14:paraId="652DEE88" w14:textId="4C569FF3" w:rsidR="00561760" w:rsidRPr="0047564A" w:rsidRDefault="00561760" w:rsidP="00561760">
            <w:pPr>
              <w:jc w:val="center"/>
              <w:rPr>
                <w:rStyle w:val="aff6"/>
              </w:rPr>
            </w:pPr>
            <w:r w:rsidRPr="00F11F6B">
              <w:rPr>
                <w:rFonts w:ascii="Arial LatArm" w:hAnsi="Arial LatArm" w:cs="Calibri"/>
                <w:color w:val="000000"/>
                <w:sz w:val="16"/>
                <w:szCs w:val="16"/>
              </w:rPr>
              <w:t>9</w:t>
            </w:r>
            <w:r>
              <w:rPr>
                <w:rFonts w:ascii="Arial LatArm" w:hAnsi="Arial LatArm" w:cs="Calibri"/>
                <w:color w:val="000000"/>
                <w:sz w:val="16"/>
                <w:szCs w:val="16"/>
              </w:rPr>
              <w:t>50</w:t>
            </w:r>
          </w:p>
        </w:tc>
        <w:tc>
          <w:tcPr>
            <w:tcW w:w="1138" w:type="dxa"/>
          </w:tcPr>
          <w:p w14:paraId="2E24B3CB" w14:textId="5184CF44"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51124B29" w14:textId="65C8D3F6" w:rsidR="00561760" w:rsidRPr="008B1FBF"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950</w:t>
            </w:r>
          </w:p>
        </w:tc>
        <w:tc>
          <w:tcPr>
            <w:tcW w:w="947" w:type="dxa"/>
          </w:tcPr>
          <w:p w14:paraId="45DA4A9F" w14:textId="51329292" w:rsidR="00561760"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4CF9174A" w14:textId="77777777" w:rsidTr="007957A4">
        <w:trPr>
          <w:gridAfter w:val="1"/>
          <w:wAfter w:w="6" w:type="dxa"/>
          <w:trHeight w:val="246"/>
          <w:jc w:val="center"/>
        </w:trPr>
        <w:tc>
          <w:tcPr>
            <w:tcW w:w="1242" w:type="dxa"/>
            <w:vAlign w:val="center"/>
          </w:tcPr>
          <w:p w14:paraId="4D2E300E" w14:textId="763476A0" w:rsidR="00561760" w:rsidRPr="00F220D2" w:rsidRDefault="00561760" w:rsidP="00561760">
            <w:pPr>
              <w:widowControl w:val="0"/>
              <w:jc w:val="center"/>
              <w:rPr>
                <w:rFonts w:asciiTheme="minorHAnsi" w:hAnsiTheme="minorHAnsi"/>
                <w:sz w:val="20"/>
                <w:szCs w:val="20"/>
                <w:lang w:val="en-US"/>
              </w:rPr>
            </w:pPr>
            <w:r>
              <w:rPr>
                <w:rFonts w:ascii="Arial LatArm" w:hAnsi="Arial LatArm"/>
                <w:sz w:val="20"/>
                <w:szCs w:val="20"/>
                <w:lang w:val="en-US"/>
              </w:rPr>
              <w:t>9</w:t>
            </w:r>
          </w:p>
        </w:tc>
        <w:tc>
          <w:tcPr>
            <w:tcW w:w="2715" w:type="dxa"/>
          </w:tcPr>
          <w:p w14:paraId="7FF65582" w14:textId="7EE08BB0"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15112150</w:t>
            </w:r>
          </w:p>
        </w:tc>
        <w:tc>
          <w:tcPr>
            <w:tcW w:w="1559" w:type="dxa"/>
          </w:tcPr>
          <w:p w14:paraId="283B66EC" w14:textId="20EACD19"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Куриная грудка</w:t>
            </w:r>
          </w:p>
        </w:tc>
        <w:tc>
          <w:tcPr>
            <w:tcW w:w="1925" w:type="dxa"/>
            <w:vAlign w:val="center"/>
          </w:tcPr>
          <w:p w14:paraId="09E8279B" w14:textId="77777777" w:rsidR="00561760" w:rsidRPr="00B138F3" w:rsidRDefault="00561760" w:rsidP="00561760">
            <w:pPr>
              <w:widowControl w:val="0"/>
              <w:jc w:val="center"/>
              <w:rPr>
                <w:rFonts w:ascii="GHEA Grapalat" w:hAnsi="GHEA Grapalat"/>
                <w:sz w:val="16"/>
                <w:szCs w:val="16"/>
              </w:rPr>
            </w:pPr>
          </w:p>
        </w:tc>
        <w:tc>
          <w:tcPr>
            <w:tcW w:w="1467" w:type="dxa"/>
          </w:tcPr>
          <w:p w14:paraId="2A441DCE" w14:textId="3DFE2626"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12384008" w14:textId="3AA90E1B"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12FD1E5E" w14:textId="77777777" w:rsidR="00561760" w:rsidRPr="00B138F3" w:rsidRDefault="00561760" w:rsidP="00561760">
            <w:pPr>
              <w:widowControl w:val="0"/>
              <w:jc w:val="center"/>
              <w:rPr>
                <w:rFonts w:ascii="GHEA Grapalat" w:hAnsi="GHEA Grapalat"/>
                <w:sz w:val="16"/>
                <w:szCs w:val="16"/>
              </w:rPr>
            </w:pPr>
          </w:p>
        </w:tc>
        <w:tc>
          <w:tcPr>
            <w:tcW w:w="1134" w:type="dxa"/>
          </w:tcPr>
          <w:p w14:paraId="1382BD1D" w14:textId="3AB25E28" w:rsidR="00561760" w:rsidRDefault="00561760" w:rsidP="00561760">
            <w:pPr>
              <w:widowControl w:val="0"/>
              <w:jc w:val="center"/>
              <w:rPr>
                <w:rFonts w:ascii="Arial LatArm" w:hAnsi="Arial LatArm" w:cs="Calibri"/>
                <w:color w:val="000000"/>
                <w:sz w:val="20"/>
                <w:szCs w:val="20"/>
              </w:rPr>
            </w:pPr>
          </w:p>
        </w:tc>
        <w:tc>
          <w:tcPr>
            <w:tcW w:w="850" w:type="dxa"/>
          </w:tcPr>
          <w:p w14:paraId="199DC785" w14:textId="504C9D61" w:rsidR="00561760" w:rsidRPr="0047564A" w:rsidRDefault="00561760" w:rsidP="00561760">
            <w:pPr>
              <w:jc w:val="center"/>
              <w:rPr>
                <w:rStyle w:val="aff6"/>
              </w:rPr>
            </w:pPr>
            <w:r>
              <w:rPr>
                <w:rFonts w:ascii="Arial LatArm" w:hAnsi="Arial LatArm" w:cs="Calibri"/>
                <w:color w:val="000000"/>
                <w:sz w:val="16"/>
                <w:szCs w:val="16"/>
              </w:rPr>
              <w:t>530</w:t>
            </w:r>
          </w:p>
        </w:tc>
        <w:tc>
          <w:tcPr>
            <w:tcW w:w="1138" w:type="dxa"/>
          </w:tcPr>
          <w:p w14:paraId="54FC05D1" w14:textId="5C3B58FF"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63780E39" w14:textId="78EE06FC" w:rsidR="00561760" w:rsidRPr="00F220D2"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530</w:t>
            </w:r>
          </w:p>
        </w:tc>
        <w:tc>
          <w:tcPr>
            <w:tcW w:w="947" w:type="dxa"/>
          </w:tcPr>
          <w:p w14:paraId="0FC67EBF" w14:textId="2311DB79" w:rsidR="00561760" w:rsidRPr="0060050E"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3EA0B0E0" w14:textId="77777777" w:rsidTr="007957A4">
        <w:trPr>
          <w:gridAfter w:val="1"/>
          <w:wAfter w:w="6" w:type="dxa"/>
          <w:trHeight w:val="246"/>
          <w:jc w:val="center"/>
        </w:trPr>
        <w:tc>
          <w:tcPr>
            <w:tcW w:w="1242" w:type="dxa"/>
            <w:vAlign w:val="center"/>
          </w:tcPr>
          <w:p w14:paraId="176EF9D2" w14:textId="07A28F79" w:rsidR="00561760" w:rsidRPr="00515D4B" w:rsidRDefault="00561760" w:rsidP="00561760">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0</w:t>
            </w:r>
          </w:p>
        </w:tc>
        <w:tc>
          <w:tcPr>
            <w:tcW w:w="2715" w:type="dxa"/>
          </w:tcPr>
          <w:p w14:paraId="1772A856" w14:textId="79A3E48B"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15811100</w:t>
            </w:r>
          </w:p>
        </w:tc>
        <w:tc>
          <w:tcPr>
            <w:tcW w:w="1559" w:type="dxa"/>
          </w:tcPr>
          <w:p w14:paraId="24B0A3D1" w14:textId="7DDB467D"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Хлеб</w:t>
            </w:r>
          </w:p>
        </w:tc>
        <w:tc>
          <w:tcPr>
            <w:tcW w:w="1925" w:type="dxa"/>
            <w:vAlign w:val="center"/>
          </w:tcPr>
          <w:p w14:paraId="278941B9" w14:textId="77777777" w:rsidR="00561760" w:rsidRPr="00B138F3" w:rsidRDefault="00561760" w:rsidP="00561760">
            <w:pPr>
              <w:widowControl w:val="0"/>
              <w:jc w:val="center"/>
              <w:rPr>
                <w:rFonts w:ascii="GHEA Grapalat" w:hAnsi="GHEA Grapalat"/>
                <w:sz w:val="16"/>
                <w:szCs w:val="16"/>
              </w:rPr>
            </w:pPr>
          </w:p>
        </w:tc>
        <w:tc>
          <w:tcPr>
            <w:tcW w:w="1467" w:type="dxa"/>
          </w:tcPr>
          <w:p w14:paraId="57AB23E8" w14:textId="5C3D282B"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5B8D62FB" w14:textId="687E6726"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5A1B2002" w14:textId="77777777" w:rsidR="00561760" w:rsidRPr="00B138F3" w:rsidRDefault="00561760" w:rsidP="00561760">
            <w:pPr>
              <w:widowControl w:val="0"/>
              <w:jc w:val="center"/>
              <w:rPr>
                <w:rFonts w:ascii="GHEA Grapalat" w:hAnsi="GHEA Grapalat"/>
                <w:sz w:val="16"/>
                <w:szCs w:val="16"/>
              </w:rPr>
            </w:pPr>
          </w:p>
        </w:tc>
        <w:tc>
          <w:tcPr>
            <w:tcW w:w="1134" w:type="dxa"/>
          </w:tcPr>
          <w:p w14:paraId="5DA7CAFC" w14:textId="67D30736" w:rsidR="00561760" w:rsidRDefault="00561760" w:rsidP="00561760">
            <w:pPr>
              <w:widowControl w:val="0"/>
              <w:jc w:val="center"/>
              <w:rPr>
                <w:rFonts w:ascii="Arial LatArm" w:hAnsi="Arial LatArm" w:cs="Calibri"/>
                <w:color w:val="000000"/>
                <w:sz w:val="20"/>
                <w:szCs w:val="20"/>
              </w:rPr>
            </w:pPr>
          </w:p>
        </w:tc>
        <w:tc>
          <w:tcPr>
            <w:tcW w:w="850" w:type="dxa"/>
          </w:tcPr>
          <w:p w14:paraId="092312B9" w14:textId="46996C59" w:rsidR="00561760" w:rsidRPr="0047564A" w:rsidRDefault="00561760" w:rsidP="00561760">
            <w:pPr>
              <w:jc w:val="center"/>
              <w:rPr>
                <w:rStyle w:val="aff6"/>
              </w:rPr>
            </w:pPr>
            <w:r w:rsidRPr="00F11F6B">
              <w:rPr>
                <w:rFonts w:ascii="Arial LatArm" w:hAnsi="Arial LatArm" w:cs="Calibri"/>
                <w:color w:val="000000"/>
                <w:sz w:val="16"/>
                <w:szCs w:val="16"/>
              </w:rPr>
              <w:t>3</w:t>
            </w:r>
            <w:r>
              <w:rPr>
                <w:rFonts w:ascii="Arial LatArm" w:hAnsi="Arial LatArm" w:cs="Calibri"/>
                <w:color w:val="000000"/>
                <w:sz w:val="16"/>
                <w:szCs w:val="16"/>
              </w:rPr>
              <w:t>950</w:t>
            </w:r>
          </w:p>
        </w:tc>
        <w:tc>
          <w:tcPr>
            <w:tcW w:w="1138" w:type="dxa"/>
          </w:tcPr>
          <w:p w14:paraId="2191E946" w14:textId="7481F7A5"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75AEE064" w14:textId="517503CC" w:rsidR="00561760" w:rsidRPr="00F220D2" w:rsidRDefault="00561760" w:rsidP="00561760">
            <w:pPr>
              <w:jc w:val="center"/>
              <w:rPr>
                <w:rFonts w:asciiTheme="minorHAnsi" w:hAnsiTheme="minorHAnsi" w:cs="Arial"/>
                <w:color w:val="000000"/>
                <w:sz w:val="18"/>
                <w:szCs w:val="18"/>
              </w:rPr>
            </w:pPr>
            <w:r w:rsidRPr="003B1061">
              <w:rPr>
                <w:rFonts w:ascii="Arial" w:hAnsi="Arial" w:cs="Arial"/>
                <w:color w:val="000000"/>
                <w:sz w:val="18"/>
                <w:szCs w:val="18"/>
              </w:rPr>
              <w:t>До</w:t>
            </w:r>
            <w:r>
              <w:rPr>
                <w:rFonts w:ascii="Arial" w:hAnsi="Arial" w:cs="Arial"/>
                <w:color w:val="000000"/>
                <w:sz w:val="18"/>
                <w:szCs w:val="18"/>
                <w:lang w:val="en-US"/>
              </w:rPr>
              <w:t xml:space="preserve"> </w:t>
            </w:r>
            <w:r>
              <w:rPr>
                <w:rFonts w:ascii="Arial LatArm" w:hAnsi="Arial LatArm" w:cs="Calibri"/>
                <w:color w:val="000000"/>
                <w:sz w:val="20"/>
                <w:szCs w:val="20"/>
                <w:lang w:val="en-US"/>
              </w:rPr>
              <w:t>3950</w:t>
            </w:r>
          </w:p>
        </w:tc>
        <w:tc>
          <w:tcPr>
            <w:tcW w:w="947" w:type="dxa"/>
          </w:tcPr>
          <w:p w14:paraId="50E364D9" w14:textId="27CD8F0A" w:rsidR="00561760"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3B256D61" w14:textId="77777777" w:rsidTr="007957A4">
        <w:trPr>
          <w:gridAfter w:val="1"/>
          <w:wAfter w:w="6" w:type="dxa"/>
          <w:trHeight w:val="246"/>
          <w:jc w:val="center"/>
        </w:trPr>
        <w:tc>
          <w:tcPr>
            <w:tcW w:w="1242" w:type="dxa"/>
            <w:vAlign w:val="center"/>
          </w:tcPr>
          <w:p w14:paraId="395E24D8" w14:textId="3BAE414D" w:rsidR="00561760" w:rsidRPr="00515D4B" w:rsidRDefault="00561760" w:rsidP="00561760">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1</w:t>
            </w:r>
          </w:p>
        </w:tc>
        <w:tc>
          <w:tcPr>
            <w:tcW w:w="2715" w:type="dxa"/>
          </w:tcPr>
          <w:p w14:paraId="6BB849AF" w14:textId="6A316CB2"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15616000</w:t>
            </w:r>
          </w:p>
        </w:tc>
        <w:tc>
          <w:tcPr>
            <w:tcW w:w="1559" w:type="dxa"/>
          </w:tcPr>
          <w:p w14:paraId="17EFA8E6" w14:textId="2298EC6C"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Гречиха</w:t>
            </w:r>
          </w:p>
        </w:tc>
        <w:tc>
          <w:tcPr>
            <w:tcW w:w="1925" w:type="dxa"/>
            <w:vAlign w:val="center"/>
          </w:tcPr>
          <w:p w14:paraId="602F4FCD" w14:textId="77777777" w:rsidR="00561760" w:rsidRPr="00B138F3" w:rsidRDefault="00561760" w:rsidP="00561760">
            <w:pPr>
              <w:widowControl w:val="0"/>
              <w:jc w:val="center"/>
              <w:rPr>
                <w:rFonts w:ascii="GHEA Grapalat" w:hAnsi="GHEA Grapalat"/>
                <w:sz w:val="16"/>
                <w:szCs w:val="16"/>
              </w:rPr>
            </w:pPr>
          </w:p>
        </w:tc>
        <w:tc>
          <w:tcPr>
            <w:tcW w:w="1467" w:type="dxa"/>
          </w:tcPr>
          <w:p w14:paraId="121559EC" w14:textId="3CC01A25"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58275C2B" w14:textId="2BA80B89"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7907C89E" w14:textId="77777777" w:rsidR="00561760" w:rsidRPr="00B138F3" w:rsidRDefault="00561760" w:rsidP="00561760">
            <w:pPr>
              <w:widowControl w:val="0"/>
              <w:jc w:val="center"/>
              <w:rPr>
                <w:rFonts w:ascii="GHEA Grapalat" w:hAnsi="GHEA Grapalat"/>
                <w:sz w:val="16"/>
                <w:szCs w:val="16"/>
              </w:rPr>
            </w:pPr>
          </w:p>
        </w:tc>
        <w:tc>
          <w:tcPr>
            <w:tcW w:w="1134" w:type="dxa"/>
          </w:tcPr>
          <w:p w14:paraId="3AA83DED" w14:textId="25C884ED" w:rsidR="00561760" w:rsidRPr="00515D4B" w:rsidRDefault="00561760" w:rsidP="00561760">
            <w:pPr>
              <w:widowControl w:val="0"/>
              <w:jc w:val="center"/>
              <w:rPr>
                <w:rFonts w:asciiTheme="minorHAnsi" w:hAnsiTheme="minorHAnsi" w:cs="Calibri"/>
                <w:color w:val="000000"/>
                <w:sz w:val="20"/>
                <w:szCs w:val="20"/>
                <w:lang w:val="en-US"/>
              </w:rPr>
            </w:pPr>
          </w:p>
        </w:tc>
        <w:tc>
          <w:tcPr>
            <w:tcW w:w="850" w:type="dxa"/>
          </w:tcPr>
          <w:p w14:paraId="635C6F8F" w14:textId="1D6FEB17" w:rsidR="00561760" w:rsidRPr="0047564A" w:rsidRDefault="00561760" w:rsidP="00561760">
            <w:pPr>
              <w:jc w:val="center"/>
              <w:rPr>
                <w:rStyle w:val="aff6"/>
              </w:rPr>
            </w:pPr>
            <w:r>
              <w:rPr>
                <w:rFonts w:ascii="Arial LatArm" w:hAnsi="Arial LatArm" w:cs="Calibri"/>
                <w:color w:val="000000"/>
                <w:sz w:val="16"/>
                <w:szCs w:val="16"/>
              </w:rPr>
              <w:t>530</w:t>
            </w:r>
          </w:p>
        </w:tc>
        <w:tc>
          <w:tcPr>
            <w:tcW w:w="1138" w:type="dxa"/>
          </w:tcPr>
          <w:p w14:paraId="6C309F35" w14:textId="44538605"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w:t>
            </w:r>
            <w:r w:rsidRPr="0015152C">
              <w:rPr>
                <w:rStyle w:val="aff6"/>
                <w:rFonts w:ascii="Sylfaen" w:hAnsi="Sylfaen" w:cs="Sylfaen"/>
                <w:b/>
                <w:sz w:val="16"/>
                <w:szCs w:val="16"/>
                <w:lang w:val="hy-AM"/>
              </w:rPr>
              <w:lastRenderedPageBreak/>
              <w:t>я начальная школа №7&gt;&gt; НОЦ</w:t>
            </w:r>
          </w:p>
        </w:tc>
        <w:tc>
          <w:tcPr>
            <w:tcW w:w="909" w:type="dxa"/>
          </w:tcPr>
          <w:p w14:paraId="2058A16D" w14:textId="00EF75F4" w:rsidR="00561760" w:rsidRPr="00515D4B"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lastRenderedPageBreak/>
              <w:t>До</w:t>
            </w:r>
            <w:r>
              <w:rPr>
                <w:rFonts w:ascii="Arial" w:hAnsi="Arial" w:cs="Arial"/>
                <w:color w:val="000000"/>
                <w:sz w:val="20"/>
                <w:szCs w:val="20"/>
              </w:rPr>
              <w:t xml:space="preserve"> </w:t>
            </w:r>
            <w:r>
              <w:rPr>
                <w:rFonts w:ascii="Arial LatArm" w:hAnsi="Arial LatArm" w:cs="Calibri"/>
                <w:color w:val="000000"/>
                <w:sz w:val="20"/>
                <w:szCs w:val="20"/>
                <w:lang w:val="en-US"/>
              </w:rPr>
              <w:t>530</w:t>
            </w:r>
          </w:p>
        </w:tc>
        <w:tc>
          <w:tcPr>
            <w:tcW w:w="947" w:type="dxa"/>
          </w:tcPr>
          <w:p w14:paraId="03359F1A" w14:textId="6621F3BA" w:rsidR="00561760" w:rsidRPr="00A21282"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5145B2AB" w14:textId="77777777" w:rsidTr="007957A4">
        <w:trPr>
          <w:gridAfter w:val="1"/>
          <w:wAfter w:w="6" w:type="dxa"/>
          <w:trHeight w:val="246"/>
          <w:jc w:val="center"/>
        </w:trPr>
        <w:tc>
          <w:tcPr>
            <w:tcW w:w="1242" w:type="dxa"/>
            <w:vAlign w:val="center"/>
          </w:tcPr>
          <w:p w14:paraId="36E6F1A2" w14:textId="0F0A1C76" w:rsidR="00561760" w:rsidRPr="00515D4B" w:rsidRDefault="00561760" w:rsidP="00561760">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2</w:t>
            </w:r>
          </w:p>
        </w:tc>
        <w:tc>
          <w:tcPr>
            <w:tcW w:w="2715" w:type="dxa"/>
          </w:tcPr>
          <w:p w14:paraId="54D0A599" w14:textId="435AE279"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3142510</w:t>
            </w:r>
          </w:p>
        </w:tc>
        <w:tc>
          <w:tcPr>
            <w:tcW w:w="1559" w:type="dxa"/>
          </w:tcPr>
          <w:p w14:paraId="636DBEF0" w14:textId="37833F83"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Яйцо</w:t>
            </w:r>
          </w:p>
        </w:tc>
        <w:tc>
          <w:tcPr>
            <w:tcW w:w="1925" w:type="dxa"/>
            <w:vAlign w:val="center"/>
          </w:tcPr>
          <w:p w14:paraId="0442EDA9" w14:textId="77777777" w:rsidR="00561760" w:rsidRPr="00B138F3" w:rsidRDefault="00561760" w:rsidP="00561760">
            <w:pPr>
              <w:widowControl w:val="0"/>
              <w:jc w:val="center"/>
              <w:rPr>
                <w:rFonts w:ascii="GHEA Grapalat" w:hAnsi="GHEA Grapalat"/>
                <w:sz w:val="16"/>
                <w:szCs w:val="16"/>
              </w:rPr>
            </w:pPr>
          </w:p>
        </w:tc>
        <w:tc>
          <w:tcPr>
            <w:tcW w:w="1467" w:type="dxa"/>
          </w:tcPr>
          <w:p w14:paraId="16A41229" w14:textId="196B8414"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2F59775A" w14:textId="0C57BF38"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шт.</w:t>
            </w:r>
          </w:p>
        </w:tc>
        <w:tc>
          <w:tcPr>
            <w:tcW w:w="1559" w:type="dxa"/>
            <w:vAlign w:val="center"/>
          </w:tcPr>
          <w:p w14:paraId="164483FA" w14:textId="77777777" w:rsidR="00561760" w:rsidRPr="00B138F3" w:rsidRDefault="00561760" w:rsidP="00561760">
            <w:pPr>
              <w:widowControl w:val="0"/>
              <w:jc w:val="center"/>
              <w:rPr>
                <w:rFonts w:ascii="GHEA Grapalat" w:hAnsi="GHEA Grapalat"/>
                <w:sz w:val="16"/>
                <w:szCs w:val="16"/>
              </w:rPr>
            </w:pPr>
          </w:p>
        </w:tc>
        <w:tc>
          <w:tcPr>
            <w:tcW w:w="1134" w:type="dxa"/>
          </w:tcPr>
          <w:p w14:paraId="5D87BDD9" w14:textId="18A03791" w:rsidR="00561760" w:rsidRDefault="00561760" w:rsidP="00561760">
            <w:pPr>
              <w:widowControl w:val="0"/>
              <w:jc w:val="center"/>
              <w:rPr>
                <w:rFonts w:ascii="Arial LatArm" w:hAnsi="Arial LatArm" w:cs="Calibri"/>
                <w:color w:val="000000"/>
                <w:sz w:val="20"/>
                <w:szCs w:val="20"/>
              </w:rPr>
            </w:pPr>
          </w:p>
        </w:tc>
        <w:tc>
          <w:tcPr>
            <w:tcW w:w="850" w:type="dxa"/>
          </w:tcPr>
          <w:p w14:paraId="3B8B183B" w14:textId="6AC68FF1" w:rsidR="00561760" w:rsidRPr="0047564A" w:rsidRDefault="00561760" w:rsidP="00561760">
            <w:pPr>
              <w:jc w:val="center"/>
              <w:rPr>
                <w:rStyle w:val="aff6"/>
              </w:rPr>
            </w:pPr>
            <w:r>
              <w:rPr>
                <w:rFonts w:ascii="Arial LatArm" w:hAnsi="Arial LatArm" w:cs="Calibri"/>
                <w:color w:val="000000"/>
                <w:sz w:val="16"/>
                <w:szCs w:val="16"/>
              </w:rPr>
              <w:t>10500</w:t>
            </w:r>
          </w:p>
        </w:tc>
        <w:tc>
          <w:tcPr>
            <w:tcW w:w="1138" w:type="dxa"/>
          </w:tcPr>
          <w:p w14:paraId="622D6693" w14:textId="3EC758C3"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02C4F8C3" w14:textId="5B572790" w:rsidR="00561760" w:rsidRPr="00BD03FE"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10500</w:t>
            </w:r>
          </w:p>
        </w:tc>
        <w:tc>
          <w:tcPr>
            <w:tcW w:w="947" w:type="dxa"/>
          </w:tcPr>
          <w:p w14:paraId="5987FEC5" w14:textId="17E46ED6" w:rsidR="00561760" w:rsidRPr="00A21282"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5116F66D" w14:textId="77777777" w:rsidTr="007957A4">
        <w:trPr>
          <w:gridAfter w:val="1"/>
          <w:wAfter w:w="6" w:type="dxa"/>
          <w:trHeight w:val="246"/>
          <w:jc w:val="center"/>
        </w:trPr>
        <w:tc>
          <w:tcPr>
            <w:tcW w:w="1242" w:type="dxa"/>
            <w:vAlign w:val="center"/>
          </w:tcPr>
          <w:p w14:paraId="0D66F3B4" w14:textId="22374D0A" w:rsidR="00561760" w:rsidRPr="00515D4B" w:rsidRDefault="00561760" w:rsidP="00561760">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3</w:t>
            </w:r>
          </w:p>
        </w:tc>
        <w:tc>
          <w:tcPr>
            <w:tcW w:w="2715" w:type="dxa"/>
          </w:tcPr>
          <w:p w14:paraId="419FFCA2" w14:textId="75257306"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15851100</w:t>
            </w:r>
          </w:p>
        </w:tc>
        <w:tc>
          <w:tcPr>
            <w:tcW w:w="1559" w:type="dxa"/>
          </w:tcPr>
          <w:p w14:paraId="31ABAE31" w14:textId="66EB78C6"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Макаронные изделия</w:t>
            </w:r>
          </w:p>
        </w:tc>
        <w:tc>
          <w:tcPr>
            <w:tcW w:w="1925" w:type="dxa"/>
            <w:vAlign w:val="center"/>
          </w:tcPr>
          <w:p w14:paraId="22465163" w14:textId="77777777" w:rsidR="00561760" w:rsidRPr="00B138F3" w:rsidRDefault="00561760" w:rsidP="00561760">
            <w:pPr>
              <w:widowControl w:val="0"/>
              <w:jc w:val="center"/>
              <w:rPr>
                <w:rFonts w:ascii="GHEA Grapalat" w:hAnsi="GHEA Grapalat"/>
                <w:sz w:val="16"/>
                <w:szCs w:val="16"/>
              </w:rPr>
            </w:pPr>
          </w:p>
        </w:tc>
        <w:tc>
          <w:tcPr>
            <w:tcW w:w="1467" w:type="dxa"/>
          </w:tcPr>
          <w:p w14:paraId="7EAD16A8" w14:textId="18861D69"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514B271D" w14:textId="0F4FFB68"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4B285595" w14:textId="77777777" w:rsidR="00561760" w:rsidRPr="00B138F3" w:rsidRDefault="00561760" w:rsidP="00561760">
            <w:pPr>
              <w:widowControl w:val="0"/>
              <w:jc w:val="center"/>
              <w:rPr>
                <w:rFonts w:ascii="GHEA Grapalat" w:hAnsi="GHEA Grapalat"/>
                <w:sz w:val="16"/>
                <w:szCs w:val="16"/>
              </w:rPr>
            </w:pPr>
          </w:p>
        </w:tc>
        <w:tc>
          <w:tcPr>
            <w:tcW w:w="1134" w:type="dxa"/>
          </w:tcPr>
          <w:p w14:paraId="65680AFF" w14:textId="55806362" w:rsidR="00561760" w:rsidRDefault="00561760" w:rsidP="00561760">
            <w:pPr>
              <w:widowControl w:val="0"/>
              <w:jc w:val="center"/>
              <w:rPr>
                <w:rFonts w:ascii="Arial LatArm" w:hAnsi="Arial LatArm" w:cs="Calibri"/>
                <w:color w:val="000000"/>
                <w:sz w:val="20"/>
                <w:szCs w:val="20"/>
              </w:rPr>
            </w:pPr>
          </w:p>
        </w:tc>
        <w:tc>
          <w:tcPr>
            <w:tcW w:w="850" w:type="dxa"/>
          </w:tcPr>
          <w:p w14:paraId="637AB89E" w14:textId="61D76FBE" w:rsidR="00561760" w:rsidRPr="0047564A" w:rsidRDefault="00561760" w:rsidP="00561760">
            <w:pPr>
              <w:jc w:val="center"/>
              <w:rPr>
                <w:rStyle w:val="aff6"/>
              </w:rPr>
            </w:pPr>
            <w:r>
              <w:rPr>
                <w:rFonts w:ascii="Arial LatArm" w:hAnsi="Arial LatArm" w:cs="Calibri"/>
                <w:color w:val="000000"/>
                <w:sz w:val="16"/>
                <w:szCs w:val="16"/>
              </w:rPr>
              <w:t>530</w:t>
            </w:r>
          </w:p>
        </w:tc>
        <w:tc>
          <w:tcPr>
            <w:tcW w:w="1138" w:type="dxa"/>
          </w:tcPr>
          <w:p w14:paraId="76097962" w14:textId="561BEC71"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6482ABB2" w14:textId="3F7C8CA9" w:rsidR="00561760" w:rsidRPr="00F220D2"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18"/>
                <w:szCs w:val="18"/>
                <w:lang w:val="en-US"/>
              </w:rPr>
              <w:t xml:space="preserve"> </w:t>
            </w:r>
            <w:r>
              <w:rPr>
                <w:rFonts w:ascii="Arial LatArm" w:hAnsi="Arial LatArm" w:cs="Calibri"/>
                <w:color w:val="000000"/>
                <w:sz w:val="20"/>
                <w:szCs w:val="20"/>
                <w:lang w:val="en-US"/>
              </w:rPr>
              <w:t>530</w:t>
            </w:r>
          </w:p>
        </w:tc>
        <w:tc>
          <w:tcPr>
            <w:tcW w:w="947" w:type="dxa"/>
          </w:tcPr>
          <w:p w14:paraId="0401B8B0" w14:textId="38A196B7" w:rsidR="00561760" w:rsidRPr="00A21282"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342163E7" w14:textId="77777777" w:rsidTr="007957A4">
        <w:trPr>
          <w:gridAfter w:val="1"/>
          <w:wAfter w:w="6" w:type="dxa"/>
          <w:trHeight w:val="246"/>
          <w:jc w:val="center"/>
        </w:trPr>
        <w:tc>
          <w:tcPr>
            <w:tcW w:w="1242" w:type="dxa"/>
            <w:vAlign w:val="center"/>
          </w:tcPr>
          <w:p w14:paraId="20EC5A86" w14:textId="301873F2" w:rsidR="00561760" w:rsidRPr="00515D4B" w:rsidRDefault="00561760" w:rsidP="00561760">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4</w:t>
            </w:r>
          </w:p>
        </w:tc>
        <w:tc>
          <w:tcPr>
            <w:tcW w:w="2715" w:type="dxa"/>
          </w:tcPr>
          <w:p w14:paraId="26599BE0" w14:textId="78E41432"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15331154</w:t>
            </w:r>
          </w:p>
        </w:tc>
        <w:tc>
          <w:tcPr>
            <w:tcW w:w="1559" w:type="dxa"/>
          </w:tcPr>
          <w:p w14:paraId="56BDA801" w14:textId="08053867"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Горох</w:t>
            </w:r>
          </w:p>
        </w:tc>
        <w:tc>
          <w:tcPr>
            <w:tcW w:w="1925" w:type="dxa"/>
            <w:vAlign w:val="center"/>
          </w:tcPr>
          <w:p w14:paraId="44E32114" w14:textId="77777777" w:rsidR="00561760" w:rsidRPr="00B138F3" w:rsidRDefault="00561760" w:rsidP="00561760">
            <w:pPr>
              <w:widowControl w:val="0"/>
              <w:jc w:val="center"/>
              <w:rPr>
                <w:rFonts w:ascii="GHEA Grapalat" w:hAnsi="GHEA Grapalat"/>
                <w:sz w:val="16"/>
                <w:szCs w:val="16"/>
              </w:rPr>
            </w:pPr>
          </w:p>
        </w:tc>
        <w:tc>
          <w:tcPr>
            <w:tcW w:w="1467" w:type="dxa"/>
          </w:tcPr>
          <w:p w14:paraId="5878D9A0" w14:textId="16830819"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2F41B567" w14:textId="6A0FD340"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06D907F0" w14:textId="77777777" w:rsidR="00561760" w:rsidRPr="00B138F3" w:rsidRDefault="00561760" w:rsidP="00561760">
            <w:pPr>
              <w:widowControl w:val="0"/>
              <w:jc w:val="center"/>
              <w:rPr>
                <w:rFonts w:ascii="GHEA Grapalat" w:hAnsi="GHEA Grapalat"/>
                <w:sz w:val="16"/>
                <w:szCs w:val="16"/>
              </w:rPr>
            </w:pPr>
          </w:p>
        </w:tc>
        <w:tc>
          <w:tcPr>
            <w:tcW w:w="1134" w:type="dxa"/>
          </w:tcPr>
          <w:p w14:paraId="4F123BA8" w14:textId="397178CC" w:rsidR="00561760" w:rsidRDefault="00561760" w:rsidP="00561760">
            <w:pPr>
              <w:widowControl w:val="0"/>
              <w:jc w:val="center"/>
              <w:rPr>
                <w:rFonts w:ascii="Arial LatArm" w:hAnsi="Arial LatArm" w:cs="Calibri"/>
                <w:color w:val="000000"/>
                <w:sz w:val="20"/>
                <w:szCs w:val="20"/>
              </w:rPr>
            </w:pPr>
          </w:p>
        </w:tc>
        <w:tc>
          <w:tcPr>
            <w:tcW w:w="850" w:type="dxa"/>
          </w:tcPr>
          <w:p w14:paraId="09878216" w14:textId="4D44AC23" w:rsidR="00561760" w:rsidRPr="0047564A" w:rsidRDefault="00561760" w:rsidP="00561760">
            <w:pPr>
              <w:jc w:val="center"/>
              <w:rPr>
                <w:rStyle w:val="aff6"/>
              </w:rPr>
            </w:pPr>
            <w:r w:rsidRPr="00F11F6B">
              <w:rPr>
                <w:rFonts w:ascii="Arial LatArm" w:hAnsi="Arial LatArm" w:cs="Calibri"/>
                <w:color w:val="000000"/>
                <w:sz w:val="16"/>
                <w:szCs w:val="16"/>
              </w:rPr>
              <w:t>2</w:t>
            </w:r>
            <w:r>
              <w:rPr>
                <w:rFonts w:ascii="Arial LatArm" w:hAnsi="Arial LatArm" w:cs="Calibri"/>
                <w:color w:val="000000"/>
                <w:sz w:val="16"/>
                <w:szCs w:val="16"/>
              </w:rPr>
              <w:t>70</w:t>
            </w:r>
          </w:p>
        </w:tc>
        <w:tc>
          <w:tcPr>
            <w:tcW w:w="1138" w:type="dxa"/>
          </w:tcPr>
          <w:p w14:paraId="2E96489B" w14:textId="3156F3BF"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566C2824" w14:textId="48988956" w:rsidR="00561760" w:rsidRPr="008A041E"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270</w:t>
            </w:r>
          </w:p>
        </w:tc>
        <w:tc>
          <w:tcPr>
            <w:tcW w:w="947" w:type="dxa"/>
          </w:tcPr>
          <w:p w14:paraId="0E4CD203" w14:textId="20146B74" w:rsidR="00561760" w:rsidRPr="00E0005F"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7419631F" w14:textId="77777777" w:rsidTr="007957A4">
        <w:trPr>
          <w:gridAfter w:val="1"/>
          <w:wAfter w:w="6" w:type="dxa"/>
          <w:trHeight w:val="246"/>
          <w:jc w:val="center"/>
        </w:trPr>
        <w:tc>
          <w:tcPr>
            <w:tcW w:w="1242" w:type="dxa"/>
            <w:vAlign w:val="center"/>
          </w:tcPr>
          <w:p w14:paraId="115E191E" w14:textId="6403CACD" w:rsidR="00561760" w:rsidRPr="00515D4B" w:rsidRDefault="00561760" w:rsidP="00561760">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5</w:t>
            </w:r>
          </w:p>
        </w:tc>
        <w:tc>
          <w:tcPr>
            <w:tcW w:w="2715" w:type="dxa"/>
          </w:tcPr>
          <w:p w14:paraId="61F64CD8" w14:textId="50F47F99"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15331153</w:t>
            </w:r>
          </w:p>
        </w:tc>
        <w:tc>
          <w:tcPr>
            <w:tcW w:w="1559" w:type="dxa"/>
          </w:tcPr>
          <w:p w14:paraId="40EED61B" w14:textId="2548459C"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Чечевица</w:t>
            </w:r>
          </w:p>
        </w:tc>
        <w:tc>
          <w:tcPr>
            <w:tcW w:w="1925" w:type="dxa"/>
            <w:vAlign w:val="center"/>
          </w:tcPr>
          <w:p w14:paraId="2598A945" w14:textId="77777777" w:rsidR="00561760" w:rsidRPr="00B138F3" w:rsidRDefault="00561760" w:rsidP="00561760">
            <w:pPr>
              <w:widowControl w:val="0"/>
              <w:jc w:val="center"/>
              <w:rPr>
                <w:rFonts w:ascii="GHEA Grapalat" w:hAnsi="GHEA Grapalat"/>
                <w:sz w:val="16"/>
                <w:szCs w:val="16"/>
              </w:rPr>
            </w:pPr>
          </w:p>
        </w:tc>
        <w:tc>
          <w:tcPr>
            <w:tcW w:w="1467" w:type="dxa"/>
          </w:tcPr>
          <w:p w14:paraId="6CA27F46" w14:textId="4457E008"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30F99E03" w14:textId="1E569CF9"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732F9D0C" w14:textId="77777777" w:rsidR="00561760" w:rsidRPr="00B138F3" w:rsidRDefault="00561760" w:rsidP="00561760">
            <w:pPr>
              <w:widowControl w:val="0"/>
              <w:jc w:val="center"/>
              <w:rPr>
                <w:rFonts w:ascii="GHEA Grapalat" w:hAnsi="GHEA Grapalat"/>
                <w:sz w:val="16"/>
                <w:szCs w:val="16"/>
              </w:rPr>
            </w:pPr>
          </w:p>
        </w:tc>
        <w:tc>
          <w:tcPr>
            <w:tcW w:w="1134" w:type="dxa"/>
          </w:tcPr>
          <w:p w14:paraId="04A8CBE6" w14:textId="51340DEA" w:rsidR="00561760" w:rsidRDefault="00561760" w:rsidP="00561760">
            <w:pPr>
              <w:widowControl w:val="0"/>
              <w:jc w:val="center"/>
              <w:rPr>
                <w:rFonts w:ascii="Arial LatArm" w:hAnsi="Arial LatArm" w:cs="Calibri"/>
                <w:color w:val="000000"/>
                <w:sz w:val="20"/>
                <w:szCs w:val="20"/>
              </w:rPr>
            </w:pPr>
          </w:p>
        </w:tc>
        <w:tc>
          <w:tcPr>
            <w:tcW w:w="850" w:type="dxa"/>
          </w:tcPr>
          <w:p w14:paraId="5AA2F7D1" w14:textId="50689190" w:rsidR="00561760" w:rsidRPr="00042EA4" w:rsidRDefault="00561760" w:rsidP="00561760">
            <w:pPr>
              <w:jc w:val="center"/>
              <w:rPr>
                <w:rStyle w:val="aff6"/>
                <w:rFonts w:asciiTheme="minorHAnsi" w:hAnsiTheme="minorHAnsi"/>
                <w:lang w:val="en-US"/>
              </w:rPr>
            </w:pPr>
            <w:r>
              <w:rPr>
                <w:rFonts w:ascii="Arial LatArm" w:hAnsi="Arial LatArm" w:cs="Calibri"/>
                <w:color w:val="000000"/>
                <w:sz w:val="16"/>
                <w:szCs w:val="16"/>
              </w:rPr>
              <w:t>270</w:t>
            </w:r>
          </w:p>
        </w:tc>
        <w:tc>
          <w:tcPr>
            <w:tcW w:w="1138" w:type="dxa"/>
          </w:tcPr>
          <w:p w14:paraId="3909EEC8" w14:textId="592AAC62"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4D1A5109" w14:textId="53BADCC5" w:rsidR="00561760" w:rsidRPr="00F220D2"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LatArm" w:hAnsi="Arial LatArm" w:cs="Calibri"/>
                <w:color w:val="000000"/>
                <w:sz w:val="20"/>
                <w:szCs w:val="20"/>
                <w:lang w:val="en-US"/>
              </w:rPr>
              <w:t xml:space="preserve"> 270</w:t>
            </w:r>
          </w:p>
        </w:tc>
        <w:tc>
          <w:tcPr>
            <w:tcW w:w="947" w:type="dxa"/>
          </w:tcPr>
          <w:p w14:paraId="05A3B312" w14:textId="07FFD77E" w:rsidR="00561760" w:rsidRPr="00E0005F"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0B01641F" w14:textId="77777777" w:rsidTr="007957A4">
        <w:trPr>
          <w:gridAfter w:val="1"/>
          <w:wAfter w:w="6" w:type="dxa"/>
          <w:trHeight w:val="246"/>
          <w:jc w:val="center"/>
        </w:trPr>
        <w:tc>
          <w:tcPr>
            <w:tcW w:w="1242" w:type="dxa"/>
            <w:vAlign w:val="center"/>
          </w:tcPr>
          <w:p w14:paraId="1BC8BF2F" w14:textId="7BC86651" w:rsidR="00561760" w:rsidRPr="00515D4B" w:rsidRDefault="00561760" w:rsidP="00561760">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6</w:t>
            </w:r>
          </w:p>
        </w:tc>
        <w:tc>
          <w:tcPr>
            <w:tcW w:w="2715" w:type="dxa"/>
          </w:tcPr>
          <w:p w14:paraId="7F5B22AC" w14:textId="4C5A4A59" w:rsidR="00561760" w:rsidRDefault="00561760" w:rsidP="00561760">
            <w:pPr>
              <w:jc w:val="center"/>
              <w:rPr>
                <w:rFonts w:ascii="GHEA Grapalat" w:hAnsi="GHEA Grapalat" w:cs="GHEA Grapalat"/>
                <w:color w:val="000000"/>
                <w:sz w:val="20"/>
                <w:szCs w:val="20"/>
              </w:rPr>
            </w:pPr>
            <w:r>
              <w:rPr>
                <w:rFonts w:ascii="GHEA Grapalat" w:hAnsi="GHEA Grapalat" w:cs="GHEA Grapalat"/>
                <w:color w:val="000000"/>
                <w:sz w:val="20"/>
                <w:szCs w:val="20"/>
              </w:rPr>
              <w:t>15541200</w:t>
            </w:r>
          </w:p>
        </w:tc>
        <w:tc>
          <w:tcPr>
            <w:tcW w:w="1559" w:type="dxa"/>
          </w:tcPr>
          <w:p w14:paraId="664E0DF4" w14:textId="392E0A5A"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Сыр</w:t>
            </w:r>
          </w:p>
        </w:tc>
        <w:tc>
          <w:tcPr>
            <w:tcW w:w="1925" w:type="dxa"/>
            <w:vAlign w:val="center"/>
          </w:tcPr>
          <w:p w14:paraId="5B7A3204" w14:textId="77777777" w:rsidR="00561760" w:rsidRPr="00B138F3" w:rsidRDefault="00561760" w:rsidP="00561760">
            <w:pPr>
              <w:widowControl w:val="0"/>
              <w:jc w:val="center"/>
              <w:rPr>
                <w:rFonts w:ascii="GHEA Grapalat" w:hAnsi="GHEA Grapalat"/>
                <w:sz w:val="16"/>
                <w:szCs w:val="16"/>
              </w:rPr>
            </w:pPr>
          </w:p>
        </w:tc>
        <w:tc>
          <w:tcPr>
            <w:tcW w:w="1467" w:type="dxa"/>
          </w:tcPr>
          <w:p w14:paraId="79DD9E43" w14:textId="309853F8"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460D763D" w14:textId="36905D68"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0D7DCC6B" w14:textId="77777777" w:rsidR="00561760" w:rsidRPr="00B138F3" w:rsidRDefault="00561760" w:rsidP="00561760">
            <w:pPr>
              <w:widowControl w:val="0"/>
              <w:jc w:val="center"/>
              <w:rPr>
                <w:rFonts w:ascii="GHEA Grapalat" w:hAnsi="GHEA Grapalat"/>
                <w:sz w:val="16"/>
                <w:szCs w:val="16"/>
              </w:rPr>
            </w:pPr>
          </w:p>
        </w:tc>
        <w:tc>
          <w:tcPr>
            <w:tcW w:w="1134" w:type="dxa"/>
          </w:tcPr>
          <w:p w14:paraId="2E17D893" w14:textId="5506A1BF" w:rsidR="00561760" w:rsidRDefault="00561760" w:rsidP="00561760">
            <w:pPr>
              <w:widowControl w:val="0"/>
              <w:jc w:val="center"/>
              <w:rPr>
                <w:rFonts w:ascii="Arial LatArm" w:hAnsi="Arial LatArm" w:cs="Calibri"/>
                <w:color w:val="000000"/>
                <w:sz w:val="20"/>
                <w:szCs w:val="20"/>
              </w:rPr>
            </w:pPr>
          </w:p>
        </w:tc>
        <w:tc>
          <w:tcPr>
            <w:tcW w:w="850" w:type="dxa"/>
          </w:tcPr>
          <w:p w14:paraId="63DC3F9D" w14:textId="1637E28B" w:rsidR="00561760" w:rsidRPr="0047564A" w:rsidRDefault="00561760" w:rsidP="00561760">
            <w:pPr>
              <w:jc w:val="center"/>
              <w:rPr>
                <w:rStyle w:val="aff6"/>
              </w:rPr>
            </w:pPr>
            <w:r>
              <w:rPr>
                <w:rFonts w:ascii="Arial LatArm" w:hAnsi="Arial LatArm" w:cs="Calibri"/>
                <w:color w:val="000000"/>
                <w:sz w:val="16"/>
                <w:szCs w:val="16"/>
              </w:rPr>
              <w:t>480</w:t>
            </w:r>
          </w:p>
        </w:tc>
        <w:tc>
          <w:tcPr>
            <w:tcW w:w="1138" w:type="dxa"/>
          </w:tcPr>
          <w:p w14:paraId="13815D6E" w14:textId="65446B71"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 xml:space="preserve">Котайкский марз РА, 2-й микрорайон </w:t>
            </w:r>
            <w:r w:rsidRPr="0015152C">
              <w:rPr>
                <w:rStyle w:val="aff6"/>
                <w:rFonts w:ascii="Sylfaen" w:hAnsi="Sylfaen" w:cs="Sylfaen"/>
                <w:b/>
                <w:sz w:val="16"/>
                <w:szCs w:val="16"/>
                <w:lang w:val="hy-AM"/>
              </w:rPr>
              <w:lastRenderedPageBreak/>
              <w:t>города Абовян &lt;&lt;Абовянская начальная школа №7&gt;&gt; НОЦ</w:t>
            </w:r>
          </w:p>
        </w:tc>
        <w:tc>
          <w:tcPr>
            <w:tcW w:w="909" w:type="dxa"/>
          </w:tcPr>
          <w:p w14:paraId="64E9EDF2" w14:textId="19282D2E" w:rsidR="00561760" w:rsidRPr="008B1FBF"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lastRenderedPageBreak/>
              <w:t>До</w:t>
            </w:r>
            <w:r>
              <w:rPr>
                <w:rFonts w:ascii="Arial" w:hAnsi="Arial" w:cs="Arial"/>
                <w:color w:val="000000"/>
                <w:sz w:val="18"/>
                <w:szCs w:val="18"/>
                <w:lang w:val="en-US"/>
              </w:rPr>
              <w:t xml:space="preserve"> </w:t>
            </w:r>
            <w:r>
              <w:rPr>
                <w:rFonts w:ascii="Arial LatArm" w:hAnsi="Arial LatArm" w:cs="Calibri"/>
                <w:color w:val="000000"/>
                <w:sz w:val="20"/>
                <w:szCs w:val="20"/>
                <w:lang w:val="en-US"/>
              </w:rPr>
              <w:t>480</w:t>
            </w:r>
          </w:p>
        </w:tc>
        <w:tc>
          <w:tcPr>
            <w:tcW w:w="947" w:type="dxa"/>
          </w:tcPr>
          <w:p w14:paraId="7D5A4476" w14:textId="33AB2A2F" w:rsidR="00561760" w:rsidRPr="00E0005F" w:rsidRDefault="00561760" w:rsidP="00561760">
            <w:pPr>
              <w:widowControl w:val="0"/>
              <w:jc w:val="center"/>
              <w:rPr>
                <w:rFonts w:ascii="Arial" w:hAnsi="Arial" w:cs="Arial"/>
                <w:sz w:val="16"/>
                <w:szCs w:val="16"/>
              </w:rPr>
            </w:pPr>
            <w:r w:rsidRPr="001236C4">
              <w:t>до 2</w:t>
            </w:r>
            <w:r>
              <w:rPr>
                <w:lang w:val="en-US"/>
              </w:rPr>
              <w:t xml:space="preserve">8 </w:t>
            </w:r>
            <w:r w:rsidRPr="001236C4">
              <w:t xml:space="preserve">мая </w:t>
            </w:r>
            <w:r w:rsidRPr="001236C4">
              <w:lastRenderedPageBreak/>
              <w:t>202</w:t>
            </w:r>
            <w:r>
              <w:rPr>
                <w:lang w:val="en-US"/>
              </w:rPr>
              <w:t>6</w:t>
            </w:r>
            <w:r w:rsidRPr="001236C4">
              <w:t>г.</w:t>
            </w:r>
          </w:p>
        </w:tc>
      </w:tr>
      <w:tr w:rsidR="00561760" w:rsidRPr="00B138F3" w14:paraId="29ADDFC5" w14:textId="77777777" w:rsidTr="007957A4">
        <w:trPr>
          <w:gridAfter w:val="1"/>
          <w:wAfter w:w="6" w:type="dxa"/>
          <w:trHeight w:val="246"/>
          <w:jc w:val="center"/>
        </w:trPr>
        <w:tc>
          <w:tcPr>
            <w:tcW w:w="1242" w:type="dxa"/>
            <w:vAlign w:val="center"/>
          </w:tcPr>
          <w:p w14:paraId="404AB0BB" w14:textId="6A41A03D" w:rsidR="00561760" w:rsidRPr="00515D4B" w:rsidRDefault="00561760" w:rsidP="00561760">
            <w:pPr>
              <w:widowControl w:val="0"/>
              <w:jc w:val="center"/>
              <w:rPr>
                <w:rFonts w:asciiTheme="minorHAnsi" w:hAnsiTheme="minorHAnsi"/>
                <w:sz w:val="20"/>
                <w:szCs w:val="20"/>
                <w:lang w:val="en-US"/>
              </w:rPr>
            </w:pPr>
            <w:r>
              <w:rPr>
                <w:rFonts w:ascii="Arial LatArm" w:hAnsi="Arial LatArm"/>
                <w:sz w:val="20"/>
                <w:szCs w:val="20"/>
              </w:rPr>
              <w:lastRenderedPageBreak/>
              <w:t>1</w:t>
            </w:r>
            <w:r>
              <w:rPr>
                <w:rFonts w:ascii="Arial LatArm" w:hAnsi="Arial LatArm"/>
                <w:sz w:val="20"/>
                <w:szCs w:val="20"/>
                <w:lang w:val="en-US"/>
              </w:rPr>
              <w:t>7</w:t>
            </w:r>
          </w:p>
        </w:tc>
        <w:tc>
          <w:tcPr>
            <w:tcW w:w="2715" w:type="dxa"/>
          </w:tcPr>
          <w:p w14:paraId="0C6AC596" w14:textId="381BCB7C" w:rsidR="00561760" w:rsidRDefault="00561760" w:rsidP="00561760">
            <w:pPr>
              <w:jc w:val="center"/>
              <w:rPr>
                <w:rFonts w:ascii="GHEA Grapalat" w:hAnsi="GHEA Grapalat" w:cs="GHEA Grapalat"/>
                <w:color w:val="000000"/>
                <w:sz w:val="20"/>
                <w:szCs w:val="20"/>
              </w:rPr>
            </w:pPr>
            <w:r>
              <w:rPr>
                <w:rFonts w:ascii="Calibri" w:hAnsi="Calibri" w:cs="Calibri"/>
                <w:color w:val="000000"/>
              </w:rPr>
              <w:t>15551600</w:t>
            </w:r>
          </w:p>
        </w:tc>
        <w:tc>
          <w:tcPr>
            <w:tcW w:w="1559" w:type="dxa"/>
          </w:tcPr>
          <w:p w14:paraId="772AC230" w14:textId="41A0E362"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Йогурт</w:t>
            </w:r>
          </w:p>
        </w:tc>
        <w:tc>
          <w:tcPr>
            <w:tcW w:w="1925" w:type="dxa"/>
            <w:vAlign w:val="center"/>
          </w:tcPr>
          <w:p w14:paraId="3E689C34" w14:textId="77777777" w:rsidR="00561760" w:rsidRPr="00B138F3" w:rsidRDefault="00561760" w:rsidP="00561760">
            <w:pPr>
              <w:widowControl w:val="0"/>
              <w:jc w:val="center"/>
              <w:rPr>
                <w:rFonts w:ascii="GHEA Grapalat" w:hAnsi="GHEA Grapalat"/>
                <w:sz w:val="16"/>
                <w:szCs w:val="16"/>
              </w:rPr>
            </w:pPr>
          </w:p>
        </w:tc>
        <w:tc>
          <w:tcPr>
            <w:tcW w:w="1467" w:type="dxa"/>
          </w:tcPr>
          <w:p w14:paraId="4E3D5EF7" w14:textId="73885AAA"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23710F09" w14:textId="29486CC1"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435A95ED" w14:textId="77777777" w:rsidR="00561760" w:rsidRPr="00B138F3" w:rsidRDefault="00561760" w:rsidP="00561760">
            <w:pPr>
              <w:widowControl w:val="0"/>
              <w:jc w:val="center"/>
              <w:rPr>
                <w:rFonts w:ascii="GHEA Grapalat" w:hAnsi="GHEA Grapalat"/>
                <w:sz w:val="16"/>
                <w:szCs w:val="16"/>
              </w:rPr>
            </w:pPr>
          </w:p>
        </w:tc>
        <w:tc>
          <w:tcPr>
            <w:tcW w:w="1134" w:type="dxa"/>
          </w:tcPr>
          <w:p w14:paraId="05366DC8" w14:textId="7A78111F" w:rsidR="00561760" w:rsidRDefault="00561760" w:rsidP="00561760">
            <w:pPr>
              <w:widowControl w:val="0"/>
              <w:jc w:val="center"/>
              <w:rPr>
                <w:rFonts w:ascii="Arial LatArm" w:hAnsi="Arial LatArm" w:cs="Calibri"/>
                <w:color w:val="000000"/>
                <w:sz w:val="20"/>
                <w:szCs w:val="20"/>
              </w:rPr>
            </w:pPr>
          </w:p>
        </w:tc>
        <w:tc>
          <w:tcPr>
            <w:tcW w:w="850" w:type="dxa"/>
          </w:tcPr>
          <w:p w14:paraId="141E4C7A" w14:textId="4266BC28" w:rsidR="00561760" w:rsidRPr="0047564A" w:rsidRDefault="00561760" w:rsidP="00561760">
            <w:pPr>
              <w:jc w:val="center"/>
              <w:rPr>
                <w:rStyle w:val="aff6"/>
              </w:rPr>
            </w:pPr>
            <w:r>
              <w:rPr>
                <w:rFonts w:ascii="Arial LatArm" w:hAnsi="Arial LatArm" w:cs="Calibri"/>
                <w:color w:val="000000"/>
                <w:sz w:val="16"/>
                <w:szCs w:val="16"/>
              </w:rPr>
              <w:t>320</w:t>
            </w:r>
          </w:p>
        </w:tc>
        <w:tc>
          <w:tcPr>
            <w:tcW w:w="1138" w:type="dxa"/>
          </w:tcPr>
          <w:p w14:paraId="6968AE59" w14:textId="3C815AD4"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6FF577DA" w14:textId="341C66B1" w:rsidR="00561760" w:rsidRPr="00F220D2"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320</w:t>
            </w:r>
          </w:p>
        </w:tc>
        <w:tc>
          <w:tcPr>
            <w:tcW w:w="947" w:type="dxa"/>
          </w:tcPr>
          <w:p w14:paraId="3703D923" w14:textId="2671C12E" w:rsidR="00561760" w:rsidRPr="00CF470C"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r w:rsidR="00561760" w:rsidRPr="00B138F3" w14:paraId="53ADBA99" w14:textId="77777777" w:rsidTr="007957A4">
        <w:trPr>
          <w:gridAfter w:val="1"/>
          <w:wAfter w:w="6" w:type="dxa"/>
          <w:trHeight w:val="246"/>
          <w:jc w:val="center"/>
        </w:trPr>
        <w:tc>
          <w:tcPr>
            <w:tcW w:w="1242" w:type="dxa"/>
            <w:vAlign w:val="center"/>
          </w:tcPr>
          <w:p w14:paraId="74D92026" w14:textId="7BFF1723" w:rsidR="00561760" w:rsidRPr="00515D4B" w:rsidRDefault="00561760" w:rsidP="00561760">
            <w:pPr>
              <w:widowControl w:val="0"/>
              <w:jc w:val="center"/>
              <w:rPr>
                <w:rFonts w:asciiTheme="minorHAnsi" w:hAnsiTheme="minorHAnsi"/>
                <w:sz w:val="20"/>
                <w:szCs w:val="20"/>
                <w:lang w:val="en-US"/>
              </w:rPr>
            </w:pPr>
            <w:r>
              <w:rPr>
                <w:rFonts w:ascii="Arial LatArm" w:hAnsi="Arial LatArm"/>
                <w:sz w:val="20"/>
                <w:szCs w:val="20"/>
                <w:lang w:val="en-US"/>
              </w:rPr>
              <w:t>18</w:t>
            </w:r>
          </w:p>
        </w:tc>
        <w:tc>
          <w:tcPr>
            <w:tcW w:w="2715" w:type="dxa"/>
          </w:tcPr>
          <w:p w14:paraId="48B351DB" w14:textId="02CF70DE" w:rsidR="00561760" w:rsidRDefault="00561760" w:rsidP="00561760">
            <w:pPr>
              <w:jc w:val="center"/>
              <w:rPr>
                <w:rFonts w:ascii="Calibri" w:hAnsi="Calibri" w:cs="Calibri"/>
                <w:color w:val="000000"/>
              </w:rPr>
            </w:pPr>
            <w:r>
              <w:rPr>
                <w:rFonts w:ascii="GHEA Grapalat" w:hAnsi="GHEA Grapalat" w:cs="GHEA Grapalat"/>
                <w:color w:val="000000"/>
                <w:sz w:val="20"/>
                <w:szCs w:val="20"/>
              </w:rPr>
              <w:t>15333100</w:t>
            </w:r>
          </w:p>
        </w:tc>
        <w:tc>
          <w:tcPr>
            <w:tcW w:w="1559" w:type="dxa"/>
          </w:tcPr>
          <w:p w14:paraId="225828BC" w14:textId="1AC7B33B" w:rsidR="00561760" w:rsidRDefault="00561760" w:rsidP="00561760">
            <w:pPr>
              <w:pStyle w:val="23"/>
              <w:widowControl w:val="0"/>
              <w:spacing w:after="120" w:line="240" w:lineRule="auto"/>
              <w:ind w:firstLine="0"/>
              <w:rPr>
                <w:rFonts w:ascii="Calibri" w:hAnsi="Calibri" w:cs="Calibri"/>
                <w:color w:val="000000"/>
              </w:rPr>
            </w:pPr>
            <w:r w:rsidRPr="00067BF7">
              <w:rPr>
                <w:rFonts w:ascii="Calibri" w:hAnsi="Calibri" w:cs="Calibri"/>
                <w:color w:val="000000"/>
              </w:rPr>
              <w:t>Томатная паста</w:t>
            </w:r>
          </w:p>
        </w:tc>
        <w:tc>
          <w:tcPr>
            <w:tcW w:w="1925" w:type="dxa"/>
            <w:vAlign w:val="center"/>
          </w:tcPr>
          <w:p w14:paraId="2B1F7689" w14:textId="77777777" w:rsidR="00561760" w:rsidRPr="00B138F3" w:rsidRDefault="00561760" w:rsidP="00561760">
            <w:pPr>
              <w:widowControl w:val="0"/>
              <w:jc w:val="center"/>
              <w:rPr>
                <w:rFonts w:ascii="GHEA Grapalat" w:hAnsi="GHEA Grapalat"/>
                <w:sz w:val="16"/>
                <w:szCs w:val="16"/>
              </w:rPr>
            </w:pPr>
          </w:p>
        </w:tc>
        <w:tc>
          <w:tcPr>
            <w:tcW w:w="1467" w:type="dxa"/>
          </w:tcPr>
          <w:p w14:paraId="71132F1F" w14:textId="339F99C1" w:rsidR="00561760" w:rsidRPr="002C44BF" w:rsidRDefault="00561760" w:rsidP="00561760">
            <w:pPr>
              <w:widowControl w:val="0"/>
              <w:jc w:val="center"/>
              <w:rPr>
                <w:rFonts w:ascii="Arial" w:hAnsi="Arial" w:cs="Arial"/>
                <w:color w:val="000000"/>
                <w:sz w:val="18"/>
                <w:szCs w:val="18"/>
              </w:rPr>
            </w:pPr>
            <w:r w:rsidRPr="00C237ED">
              <w:t>См. ниже</w:t>
            </w:r>
          </w:p>
        </w:tc>
        <w:tc>
          <w:tcPr>
            <w:tcW w:w="1085" w:type="dxa"/>
          </w:tcPr>
          <w:p w14:paraId="0803B1CD" w14:textId="2C7DF997" w:rsidR="00561760" w:rsidRDefault="00561760" w:rsidP="00561760">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10C8AA91" w14:textId="77777777" w:rsidR="00561760" w:rsidRPr="00B138F3" w:rsidRDefault="00561760" w:rsidP="00561760">
            <w:pPr>
              <w:widowControl w:val="0"/>
              <w:jc w:val="center"/>
              <w:rPr>
                <w:rFonts w:ascii="GHEA Grapalat" w:hAnsi="GHEA Grapalat"/>
                <w:sz w:val="16"/>
                <w:szCs w:val="16"/>
              </w:rPr>
            </w:pPr>
          </w:p>
        </w:tc>
        <w:tc>
          <w:tcPr>
            <w:tcW w:w="1134" w:type="dxa"/>
          </w:tcPr>
          <w:p w14:paraId="7D442CC7" w14:textId="6B35D250" w:rsidR="00561760" w:rsidRDefault="00561760" w:rsidP="00561760">
            <w:pPr>
              <w:widowControl w:val="0"/>
              <w:jc w:val="center"/>
              <w:rPr>
                <w:rFonts w:ascii="Arial LatArm" w:hAnsi="Arial LatArm" w:cs="Calibri"/>
                <w:color w:val="000000"/>
                <w:sz w:val="20"/>
                <w:szCs w:val="20"/>
              </w:rPr>
            </w:pPr>
          </w:p>
        </w:tc>
        <w:tc>
          <w:tcPr>
            <w:tcW w:w="850" w:type="dxa"/>
          </w:tcPr>
          <w:p w14:paraId="3B76BFA9" w14:textId="79B601FF" w:rsidR="00561760" w:rsidRPr="0047564A" w:rsidRDefault="00561760" w:rsidP="00561760">
            <w:pPr>
              <w:jc w:val="center"/>
              <w:rPr>
                <w:rStyle w:val="aff6"/>
              </w:rPr>
            </w:pPr>
            <w:r>
              <w:rPr>
                <w:rFonts w:ascii="Arial LatArm" w:hAnsi="Arial LatArm" w:cs="Calibri"/>
                <w:color w:val="000000"/>
                <w:sz w:val="16"/>
                <w:szCs w:val="16"/>
              </w:rPr>
              <w:t>65</w:t>
            </w:r>
          </w:p>
        </w:tc>
        <w:tc>
          <w:tcPr>
            <w:tcW w:w="1138" w:type="dxa"/>
          </w:tcPr>
          <w:p w14:paraId="55A3897D" w14:textId="3DBF56ED" w:rsidR="00561760" w:rsidRPr="004A40B4" w:rsidRDefault="00561760" w:rsidP="00561760">
            <w:pPr>
              <w:widowControl w:val="0"/>
              <w:jc w:val="center"/>
              <w:rPr>
                <w:rStyle w:val="aff7"/>
                <w:rFonts w:ascii="Sylfaen" w:hAnsi="Sylfaen" w:cs="Sylfaen"/>
                <w:b/>
                <w:sz w:val="16"/>
                <w:szCs w:val="16"/>
                <w:lang w:val="hy-AM"/>
              </w:rPr>
            </w:pPr>
            <w:r w:rsidRPr="0015152C">
              <w:rPr>
                <w:rStyle w:val="aff6"/>
                <w:rFonts w:ascii="Sylfaen" w:hAnsi="Sylfaen" w:cs="Sylfaen"/>
                <w:b/>
                <w:sz w:val="16"/>
                <w:szCs w:val="16"/>
                <w:lang w:val="hy-AM"/>
              </w:rPr>
              <w:t>Котайкский марз РА, 2-й микрорайон города Абовян &lt;&lt;Абовянская начальная школа №7&gt;&gt; НОЦ</w:t>
            </w:r>
          </w:p>
        </w:tc>
        <w:tc>
          <w:tcPr>
            <w:tcW w:w="909" w:type="dxa"/>
          </w:tcPr>
          <w:p w14:paraId="7DDE6B1B" w14:textId="79908D26" w:rsidR="00561760" w:rsidRPr="00BD03FE" w:rsidRDefault="00561760" w:rsidP="00561760">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65</w:t>
            </w:r>
          </w:p>
        </w:tc>
        <w:tc>
          <w:tcPr>
            <w:tcW w:w="947" w:type="dxa"/>
          </w:tcPr>
          <w:p w14:paraId="58BFDDD3" w14:textId="485B4441" w:rsidR="00561760" w:rsidRPr="00CF470C" w:rsidRDefault="00561760" w:rsidP="00561760">
            <w:pPr>
              <w:widowControl w:val="0"/>
              <w:jc w:val="center"/>
              <w:rPr>
                <w:rFonts w:ascii="Arial" w:hAnsi="Arial" w:cs="Arial"/>
                <w:sz w:val="16"/>
                <w:szCs w:val="16"/>
              </w:rPr>
            </w:pPr>
            <w:r w:rsidRPr="001236C4">
              <w:t>до 2</w:t>
            </w:r>
            <w:r>
              <w:rPr>
                <w:lang w:val="en-US"/>
              </w:rPr>
              <w:t xml:space="preserve">8 </w:t>
            </w:r>
            <w:r w:rsidRPr="001236C4">
              <w:t>мая 202</w:t>
            </w:r>
            <w:r>
              <w:rPr>
                <w:lang w:val="en-US"/>
              </w:rPr>
              <w:t>6</w:t>
            </w:r>
            <w:r w:rsidRPr="001236C4">
              <w:t>г.</w:t>
            </w:r>
          </w:p>
        </w:tc>
      </w:tr>
    </w:tbl>
    <w:p w14:paraId="61245BE3" w14:textId="77777777" w:rsidR="00AC3943" w:rsidRPr="00A87CFC" w:rsidRDefault="00AC3943" w:rsidP="00B46D58">
      <w:pPr>
        <w:widowControl w:val="0"/>
        <w:jc w:val="both"/>
        <w:rPr>
          <w:rStyle w:val="CharCharCharChar1"/>
          <w:lang w:val="hy-AM"/>
        </w:rPr>
      </w:pPr>
    </w:p>
    <w:p w14:paraId="724C1551" w14:textId="77777777" w:rsidR="00AC3943" w:rsidRPr="00BD03FE" w:rsidRDefault="00AC3943" w:rsidP="00B46D58">
      <w:pPr>
        <w:widowControl w:val="0"/>
        <w:jc w:val="both"/>
        <w:rPr>
          <w:rStyle w:val="CharCharCharChar1"/>
        </w:rPr>
      </w:pPr>
    </w:p>
    <w:p w14:paraId="3E77971F" w14:textId="77777777" w:rsidR="00AC3943" w:rsidRPr="00BD03FE" w:rsidRDefault="00AC3943" w:rsidP="00B46D58">
      <w:pPr>
        <w:widowControl w:val="0"/>
        <w:jc w:val="both"/>
        <w:rPr>
          <w:rStyle w:val="CharCharCharChar1"/>
        </w:rPr>
      </w:pPr>
    </w:p>
    <w:tbl>
      <w:tblPr>
        <w:tblpPr w:leftFromText="180" w:rightFromText="180" w:horzAnchor="page" w:tblpX="857" w:tblpY="1386"/>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559"/>
        <w:gridCol w:w="1877"/>
        <w:gridCol w:w="1843"/>
        <w:gridCol w:w="9179"/>
      </w:tblGrid>
      <w:tr w:rsidR="003B1061" w:rsidRPr="00805E91" w14:paraId="67BFBDFB"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362AAB5" w14:textId="77777777" w:rsidR="003B1061" w:rsidRPr="00872BCA" w:rsidRDefault="003B1061" w:rsidP="003B1061">
            <w:pPr>
              <w:jc w:val="center"/>
              <w:rPr>
                <w:rFonts w:ascii="GHEA Grapalat" w:hAnsi="GHEA Grapalat"/>
                <w:b/>
                <w:sz w:val="16"/>
                <w:szCs w:val="16"/>
              </w:rPr>
            </w:pPr>
            <w:r w:rsidRPr="00872BCA">
              <w:rPr>
                <w:rFonts w:ascii="GHEA Grapalat" w:hAnsi="GHEA Grapalat"/>
                <w:b/>
                <w:sz w:val="16"/>
                <w:szCs w:val="16"/>
              </w:rPr>
              <w:lastRenderedPageBreak/>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CB15638" w14:textId="77777777" w:rsidR="003B1061" w:rsidRPr="00067BF7" w:rsidRDefault="003B1061" w:rsidP="003B1061">
            <w:pPr>
              <w:pStyle w:val="23"/>
              <w:widowControl w:val="0"/>
              <w:spacing w:after="120"/>
              <w:rPr>
                <w:rFonts w:ascii="GHEA Grapalat" w:hAnsi="GHEA Grapalat"/>
                <w:sz w:val="24"/>
                <w:szCs w:val="24"/>
                <w:u w:val="single"/>
                <w:vertAlign w:val="subscript"/>
              </w:rPr>
            </w:pPr>
            <w:r w:rsidRPr="00067BF7">
              <w:rPr>
                <w:rFonts w:ascii="GHEA Grapalat" w:hAnsi="GHEA Grapalat"/>
                <w:sz w:val="24"/>
                <w:szCs w:val="24"/>
                <w:u w:val="single"/>
                <w:vertAlign w:val="subscript"/>
              </w:rPr>
              <w:t>Соль:</w:t>
            </w:r>
          </w:p>
          <w:p w14:paraId="6A459C8D" w14:textId="77777777" w:rsidR="003B1061" w:rsidRPr="00067BF7" w:rsidRDefault="003B1061" w:rsidP="003B1061">
            <w:pPr>
              <w:pStyle w:val="23"/>
              <w:widowControl w:val="0"/>
              <w:spacing w:after="120"/>
              <w:rPr>
                <w:rFonts w:ascii="GHEA Grapalat" w:hAnsi="GHEA Grapalat"/>
                <w:sz w:val="24"/>
                <w:szCs w:val="24"/>
                <w:u w:val="single"/>
                <w:vertAlign w:val="subscript"/>
              </w:rPr>
            </w:pPr>
          </w:p>
          <w:p w14:paraId="3B3BAE42" w14:textId="35ADEEDD" w:rsidR="003B1061" w:rsidRPr="0047564A" w:rsidRDefault="003B1061" w:rsidP="003B1061"/>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0BDEFBF6" w14:textId="77777777" w:rsidR="003B1061" w:rsidRPr="00067BF7" w:rsidRDefault="003B1061" w:rsidP="003B1061">
            <w:pPr>
              <w:pStyle w:val="23"/>
              <w:widowControl w:val="0"/>
              <w:spacing w:after="120"/>
              <w:rPr>
                <w:rFonts w:ascii="GHEA Grapalat" w:hAnsi="GHEA Grapalat"/>
                <w:sz w:val="24"/>
                <w:szCs w:val="24"/>
                <w:u w:val="single"/>
                <w:vertAlign w:val="subscript"/>
              </w:rPr>
            </w:pPr>
            <w:r w:rsidRPr="00067BF7">
              <w:rPr>
                <w:rFonts w:ascii="GHEA Grapalat" w:hAnsi="GHEA Grapalat"/>
                <w:sz w:val="24"/>
                <w:szCs w:val="24"/>
                <w:u w:val="single"/>
                <w:vertAlign w:val="subscript"/>
              </w:rPr>
              <w:t>Соль:</w:t>
            </w:r>
          </w:p>
          <w:p w14:paraId="0474BC66" w14:textId="77777777" w:rsidR="003B1061" w:rsidRPr="00067BF7" w:rsidRDefault="003B1061" w:rsidP="003B1061">
            <w:pPr>
              <w:pStyle w:val="23"/>
              <w:widowControl w:val="0"/>
              <w:spacing w:after="120"/>
              <w:rPr>
                <w:rFonts w:ascii="GHEA Grapalat" w:hAnsi="GHEA Grapalat"/>
                <w:sz w:val="24"/>
                <w:szCs w:val="24"/>
                <w:u w:val="single"/>
                <w:vertAlign w:val="subscript"/>
              </w:rPr>
            </w:pPr>
          </w:p>
          <w:p w14:paraId="7B98DEE8" w14:textId="3E3ED786" w:rsidR="003B1061" w:rsidRPr="002C1855" w:rsidRDefault="003B1061" w:rsidP="003B1061">
            <w:pP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2AC6EAE" w14:textId="73016F4E" w:rsidR="003B1061" w:rsidRPr="002C1855" w:rsidRDefault="003B1061" w:rsidP="003B1061">
            <w:pPr>
              <w:rPr>
                <w:rFonts w:ascii="GHEA Grapalat" w:hAnsi="GHEA Grapalat"/>
                <w:sz w:val="20"/>
                <w:szCs w:val="20"/>
              </w:rPr>
            </w:pPr>
            <w:r w:rsidRPr="003B1061">
              <w:rPr>
                <w:rFonts w:ascii="Sylfaen" w:hAnsi="Sylfaen" w:cs="Sylfaen"/>
                <w:sz w:val="20"/>
                <w:szCs w:val="20"/>
              </w:rPr>
              <w:t>соль, корм, маленький</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1C1EE18E" w14:textId="6461B967" w:rsidR="003B1061" w:rsidRPr="00805E91" w:rsidRDefault="003B1061" w:rsidP="003B1061">
            <w:pPr>
              <w:rPr>
                <w:rFonts w:ascii="GHEA Grapalat" w:hAnsi="GHEA Grapalat"/>
                <w:sz w:val="18"/>
                <w:szCs w:val="18"/>
              </w:rPr>
            </w:pPr>
            <w:r w:rsidRPr="003B1061">
              <w:rPr>
                <w:rFonts w:ascii="Sylfaen" w:hAnsi="Sylfaen" w:cs="Sylfaen"/>
                <w:sz w:val="20"/>
                <w:szCs w:val="20"/>
              </w:rPr>
              <w:t>Соль кормовая - высококачественная, йодированная АСТ 239-2005. Срок годности не менее 12 месяцев со дня изготовления.</w:t>
            </w:r>
          </w:p>
        </w:tc>
      </w:tr>
      <w:tr w:rsidR="003B1061" w:rsidRPr="00A27064" w14:paraId="7242C64E"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1E82545" w14:textId="77777777" w:rsidR="003B1061" w:rsidRPr="00872BCA" w:rsidRDefault="003B1061" w:rsidP="003B1061">
            <w:pPr>
              <w:jc w:val="center"/>
              <w:rPr>
                <w:rFonts w:ascii="GHEA Grapalat" w:hAnsi="GHEA Grapalat"/>
                <w:sz w:val="16"/>
                <w:szCs w:val="16"/>
              </w:rPr>
            </w:pPr>
            <w:r w:rsidRPr="00872BCA">
              <w:rPr>
                <w:rFonts w:ascii="GHEA Grapalat" w:hAnsi="GHEA Grapalat"/>
                <w:sz w:val="16"/>
                <w:szCs w:val="16"/>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1EA8ECE" w14:textId="3BF8516A" w:rsidR="003B1061" w:rsidRPr="0047564A" w:rsidRDefault="003B1061" w:rsidP="003B1061">
            <w:r w:rsidRPr="00067BF7">
              <w:rPr>
                <w:rFonts w:ascii="Calibri" w:hAnsi="Calibri" w:cs="Calibri"/>
                <w:color w:val="000000"/>
              </w:rPr>
              <w:t>Подсолнечное масло</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1E7513EF" w14:textId="10A29E80" w:rsidR="003B1061" w:rsidRPr="00805E91" w:rsidRDefault="003B1061" w:rsidP="003B1061">
            <w:pPr>
              <w:rPr>
                <w:rFonts w:ascii="GHEA Grapalat" w:hAnsi="GHEA Grapalat"/>
                <w:sz w:val="20"/>
                <w:szCs w:val="20"/>
              </w:rPr>
            </w:pPr>
            <w:r w:rsidRPr="00067BF7">
              <w:rPr>
                <w:rFonts w:ascii="Calibri" w:hAnsi="Calibri" w:cs="Calibri"/>
                <w:color w:val="000000"/>
              </w:rPr>
              <w:t>Подсолнечное масло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0C8A79EB" w14:textId="70075F54" w:rsidR="003B1061" w:rsidRPr="00E717DC" w:rsidRDefault="003B1061" w:rsidP="003B1061">
            <w:pPr>
              <w:rPr>
                <w:rFonts w:ascii="Sylfaen" w:hAnsi="Sylfaen"/>
                <w:sz w:val="20"/>
                <w:szCs w:val="20"/>
                <w:lang w:val="hy-AM"/>
              </w:rPr>
            </w:pPr>
            <w:r w:rsidRPr="003B1061">
              <w:rPr>
                <w:rFonts w:ascii="Sylfaen" w:hAnsi="Sylfaen" w:cs="Sylfaen"/>
                <w:sz w:val="20"/>
                <w:szCs w:val="20"/>
              </w:rPr>
              <w:t>масло подсолнечное рафинированное (рафинированное)</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3773D86E" w14:textId="06424666" w:rsidR="003B1061" w:rsidRPr="003D1BD8" w:rsidRDefault="003B1061" w:rsidP="003B1061">
            <w:pPr>
              <w:rPr>
                <w:rFonts w:ascii="GHEA Grapalat" w:hAnsi="GHEA Grapalat"/>
                <w:sz w:val="20"/>
                <w:szCs w:val="20"/>
                <w:lang w:val="hy-AM"/>
              </w:rPr>
            </w:pPr>
            <w:r w:rsidRPr="003B1061">
              <w:rPr>
                <w:rFonts w:ascii="Sylfaen" w:hAnsi="Sylfaen" w:cs="Sylfaen"/>
                <w:sz w:val="20"/>
                <w:szCs w:val="20"/>
                <w:lang w:val="hy-AM"/>
              </w:rPr>
              <w:t>Приготовлено растворением и измельчением семян подсолнечника, высокого качества, профильтровано, дезодорировано. Безопасность: согласно гигиеническим нормам N 2-III-4.9-01-2010, маркировка: согласно статье 8 Закона РА "О безопасности пищевых продуктов".</w:t>
            </w:r>
          </w:p>
        </w:tc>
      </w:tr>
      <w:tr w:rsidR="003B1061" w:rsidRPr="00A27064" w14:paraId="5C37508E"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6BE9015" w14:textId="77777777" w:rsidR="003B1061" w:rsidRPr="00872BCA" w:rsidRDefault="003B1061" w:rsidP="003B1061">
            <w:pPr>
              <w:jc w:val="center"/>
              <w:rPr>
                <w:rFonts w:ascii="GHEA Grapalat" w:hAnsi="GHEA Grapalat"/>
                <w:sz w:val="16"/>
                <w:szCs w:val="16"/>
              </w:rPr>
            </w:pPr>
            <w:r w:rsidRPr="00872BCA">
              <w:rPr>
                <w:rFonts w:ascii="GHEA Grapalat" w:hAnsi="GHEA Grapalat"/>
                <w:sz w:val="16"/>
                <w:szCs w:val="16"/>
              </w:rPr>
              <w:t>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7AA1EEA" w14:textId="101D59AE" w:rsidR="003B1061" w:rsidRPr="0047564A" w:rsidRDefault="003B1061" w:rsidP="003B1061">
            <w:r w:rsidRPr="00067BF7">
              <w:rPr>
                <w:rFonts w:ascii="Calibri" w:hAnsi="Calibri" w:cs="Calibri"/>
                <w:color w:val="000000"/>
              </w:rPr>
              <w:t>Рис</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3470D412" w14:textId="32EE2312" w:rsidR="003B1061" w:rsidRPr="00805E91" w:rsidRDefault="003B1061" w:rsidP="003B1061">
            <w:pPr>
              <w:rPr>
                <w:rFonts w:ascii="GHEA Grapalat" w:hAnsi="GHEA Grapalat"/>
                <w:sz w:val="20"/>
                <w:szCs w:val="20"/>
              </w:rPr>
            </w:pPr>
            <w:r w:rsidRPr="00067BF7">
              <w:rPr>
                <w:rFonts w:ascii="Calibri" w:hAnsi="Calibri" w:cs="Calibri"/>
                <w:color w:val="000000"/>
              </w:rPr>
              <w:t>Рис</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78480F1" w14:textId="03CFE9B6" w:rsidR="003B1061" w:rsidRPr="00805E91" w:rsidRDefault="003B1061" w:rsidP="003B1061">
            <w:pPr>
              <w:rPr>
                <w:rFonts w:ascii="GHEA Grapalat" w:hAnsi="GHEA Grapalat"/>
                <w:sz w:val="20"/>
                <w:szCs w:val="20"/>
              </w:rPr>
            </w:pPr>
            <w:r w:rsidRPr="003B1061">
              <w:rPr>
                <w:rFonts w:ascii="Sylfaen" w:hAnsi="Sylfaen" w:cs="Sylfaen"/>
                <w:sz w:val="20"/>
                <w:szCs w:val="20"/>
              </w:rPr>
              <w:t>Рис очищенный</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6153858D" w14:textId="27D5C729" w:rsidR="003B1061" w:rsidRPr="004A40B4" w:rsidRDefault="003B1061" w:rsidP="003B1061">
            <w:pPr>
              <w:rPr>
                <w:rFonts w:ascii="GHEA Grapalat" w:hAnsi="GHEA Grapalat"/>
                <w:sz w:val="20"/>
                <w:szCs w:val="20"/>
                <w:lang w:val="hy-AM"/>
              </w:rPr>
            </w:pPr>
            <w:r w:rsidRPr="003B1061">
              <w:rPr>
                <w:rFonts w:ascii="Sylfaen" w:hAnsi="Sylfaen" w:cs="Sylfaen"/>
                <w:sz w:val="20"/>
                <w:szCs w:val="20"/>
                <w:lang w:val="hy-AM"/>
              </w:rPr>
              <w:t>Белые, крупные, высокие, длинные, цельные, по ширине делятся на 1-4 вида, влажность от 13% до 14% по видам. Безопасность и маркировка по авто РА. 2007 год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решением №22 от 11 января.</w:t>
            </w:r>
          </w:p>
        </w:tc>
      </w:tr>
      <w:tr w:rsidR="003B1061" w:rsidRPr="00805E91" w14:paraId="38337F14"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1A4BB9" w14:textId="77777777" w:rsidR="003B1061" w:rsidRPr="00872BCA" w:rsidRDefault="003B1061" w:rsidP="003B1061">
            <w:pPr>
              <w:jc w:val="center"/>
              <w:rPr>
                <w:rFonts w:ascii="Sylfaen" w:hAnsi="Sylfaen"/>
                <w:sz w:val="16"/>
                <w:szCs w:val="16"/>
              </w:rPr>
            </w:pPr>
            <w:r w:rsidRPr="00872BCA">
              <w:rPr>
                <w:rFonts w:ascii="Sylfaen" w:hAnsi="Sylfaen"/>
                <w:sz w:val="16"/>
                <w:szCs w:val="16"/>
              </w:rPr>
              <w:t>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8D7E6DF" w14:textId="7557DE77" w:rsidR="003B1061" w:rsidRPr="0047564A" w:rsidRDefault="003B1061" w:rsidP="003B1061">
            <w:r w:rsidRPr="00067BF7">
              <w:rPr>
                <w:rFonts w:ascii="Calibri" w:hAnsi="Calibri" w:cs="Calibri"/>
                <w:color w:val="000000"/>
              </w:rPr>
              <w:t>Морковь</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0DC10415" w14:textId="2496BD3C" w:rsidR="003B1061" w:rsidRPr="00805E91" w:rsidRDefault="003B1061" w:rsidP="003B1061">
            <w:pPr>
              <w:rPr>
                <w:rFonts w:ascii="GHEA Grapalat" w:hAnsi="GHEA Grapalat"/>
                <w:sz w:val="20"/>
                <w:szCs w:val="20"/>
              </w:rPr>
            </w:pPr>
            <w:r w:rsidRPr="00067BF7">
              <w:rPr>
                <w:rFonts w:ascii="Calibri" w:hAnsi="Calibri" w:cs="Calibri"/>
                <w:color w:val="000000"/>
              </w:rPr>
              <w:t>Морковь</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0C651E6" w14:textId="62C40871" w:rsidR="003B1061" w:rsidRPr="00805E91" w:rsidRDefault="003B1061" w:rsidP="003B1061">
            <w:pPr>
              <w:rPr>
                <w:rFonts w:ascii="GHEA Grapalat" w:hAnsi="GHEA Grapalat"/>
                <w:sz w:val="20"/>
                <w:szCs w:val="20"/>
              </w:rPr>
            </w:pPr>
            <w:r w:rsidRPr="00067BF7">
              <w:rPr>
                <w:rFonts w:ascii="Calibri" w:hAnsi="Calibri" w:cs="Calibri"/>
                <w:color w:val="000000"/>
              </w:rPr>
              <w:t>Морковь</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1340CE35" w14:textId="37343EBF" w:rsidR="003B1061" w:rsidRPr="00805E91" w:rsidRDefault="003B1061" w:rsidP="003B1061">
            <w:pPr>
              <w:rPr>
                <w:rFonts w:ascii="GHEA Grapalat" w:hAnsi="GHEA Grapalat"/>
                <w:sz w:val="20"/>
                <w:szCs w:val="20"/>
              </w:rPr>
            </w:pPr>
            <w:r w:rsidRPr="003B1061">
              <w:rPr>
                <w:rFonts w:ascii="Sylfaen" w:hAnsi="Sylfaen" w:cs="Sylfaen"/>
                <w:sz w:val="18"/>
                <w:szCs w:val="18"/>
              </w:rPr>
              <w:t>Общий и избранный тип.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Указом № 1913 от 21 декабря.</w:t>
            </w:r>
          </w:p>
        </w:tc>
      </w:tr>
      <w:tr w:rsidR="003B1061" w:rsidRPr="00805E91" w14:paraId="7150A815"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B07D7CF" w14:textId="05FFF8ED" w:rsidR="003B1061" w:rsidRPr="00F220D2" w:rsidRDefault="00F220D2" w:rsidP="003B1061">
            <w:pPr>
              <w:jc w:val="center"/>
              <w:rPr>
                <w:rFonts w:ascii="Sylfaen" w:hAnsi="Sylfaen"/>
                <w:sz w:val="16"/>
                <w:szCs w:val="16"/>
                <w:lang w:val="en-US"/>
              </w:rPr>
            </w:pPr>
            <w:r>
              <w:rPr>
                <w:rFonts w:ascii="Sylfaen" w:hAnsi="Sylfaen"/>
                <w:sz w:val="16"/>
                <w:szCs w:val="16"/>
                <w:lang w:val="en-US"/>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6EED9B5" w14:textId="75B44021" w:rsidR="003B1061" w:rsidRPr="0047564A" w:rsidRDefault="003B1061" w:rsidP="003B1061">
            <w:r w:rsidRPr="00067BF7">
              <w:rPr>
                <w:rFonts w:ascii="Calibri" w:hAnsi="Calibri" w:cs="Calibri"/>
                <w:color w:val="000000"/>
              </w:rPr>
              <w:t>Яблоко</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5422CB1C" w14:textId="4AF2545A" w:rsidR="003B1061" w:rsidRPr="00805E91" w:rsidRDefault="003B1061" w:rsidP="003B1061">
            <w:pPr>
              <w:rPr>
                <w:rFonts w:ascii="GHEA Grapalat" w:hAnsi="GHEA Grapalat"/>
                <w:sz w:val="20"/>
                <w:szCs w:val="20"/>
              </w:rPr>
            </w:pPr>
            <w:r w:rsidRPr="00067BF7">
              <w:rPr>
                <w:rFonts w:ascii="Calibri" w:hAnsi="Calibri" w:cs="Calibri"/>
                <w:color w:val="000000"/>
              </w:rPr>
              <w:t>Яблоко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55D6C4F1" w14:textId="7B2346B0" w:rsidR="003B1061" w:rsidRPr="00805E91" w:rsidRDefault="003B1061" w:rsidP="003B1061">
            <w:pPr>
              <w:rPr>
                <w:rFonts w:ascii="GHEA Grapalat" w:hAnsi="GHEA Grapalat"/>
                <w:sz w:val="20"/>
                <w:szCs w:val="20"/>
              </w:rPr>
            </w:pPr>
            <w:r w:rsidRPr="003B1061">
              <w:rPr>
                <w:rFonts w:ascii="Sylfaen" w:hAnsi="Sylfaen" w:cs="Sylfaen"/>
                <w:sz w:val="20"/>
                <w:szCs w:val="20"/>
              </w:rPr>
              <w:t>яблоко среднего размера</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2B4E2E3D" w14:textId="1AACEC31" w:rsidR="003B1061" w:rsidRPr="00805E91" w:rsidRDefault="00503D3E" w:rsidP="003B1061">
            <w:pPr>
              <w:rPr>
                <w:rFonts w:ascii="GHEA Grapalat" w:hAnsi="GHEA Grapalat"/>
                <w:sz w:val="20"/>
                <w:szCs w:val="20"/>
              </w:rPr>
            </w:pPr>
            <w:r w:rsidRPr="00503D3E">
              <w:rPr>
                <w:rFonts w:ascii="Sylfaen" w:hAnsi="Sylfaen" w:cs="Sylfaen"/>
                <w:sz w:val="20"/>
                <w:szCs w:val="20"/>
              </w:rPr>
              <w:t xml:space="preserve">Яблоко свежее, I </w:t>
            </w:r>
            <w:proofErr w:type="spellStart"/>
            <w:r w:rsidRPr="00503D3E">
              <w:rPr>
                <w:rFonts w:ascii="Sylfaen" w:hAnsi="Sylfaen" w:cs="Sylfaen"/>
                <w:sz w:val="20"/>
                <w:szCs w:val="20"/>
              </w:rPr>
              <w:t>фруктовологическая</w:t>
            </w:r>
            <w:proofErr w:type="spellEnd"/>
            <w:r w:rsidRPr="00503D3E">
              <w:rPr>
                <w:rFonts w:ascii="Sylfaen" w:hAnsi="Sylfaen" w:cs="Sylfaen"/>
                <w:sz w:val="20"/>
                <w:szCs w:val="20"/>
              </w:rPr>
              <w:t xml:space="preserve"> группа, разные сорта Армении, диаметр узкий не менее 5 см, безопасность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r>
      <w:tr w:rsidR="003B1061" w:rsidRPr="00805E91" w14:paraId="67B21B0E"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E4D2A3C" w14:textId="5CA0438A" w:rsidR="003B1061" w:rsidRPr="00F220D2" w:rsidRDefault="00F220D2" w:rsidP="003B1061">
            <w:pPr>
              <w:jc w:val="center"/>
              <w:rPr>
                <w:rFonts w:ascii="Sylfaen" w:hAnsi="Sylfaen"/>
                <w:sz w:val="16"/>
                <w:szCs w:val="16"/>
                <w:lang w:val="en-US"/>
              </w:rPr>
            </w:pPr>
            <w:r>
              <w:rPr>
                <w:rFonts w:ascii="Sylfaen" w:hAnsi="Sylfaen"/>
                <w:sz w:val="16"/>
                <w:szCs w:val="16"/>
                <w:lang w:val="en-US"/>
              </w:rPr>
              <w:t>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15A1C56" w14:textId="58C6EE0F" w:rsidR="003B1061" w:rsidRPr="0047564A" w:rsidRDefault="003B1061" w:rsidP="003B1061">
            <w:r w:rsidRPr="00067BF7">
              <w:rPr>
                <w:rFonts w:ascii="Calibri" w:hAnsi="Calibri" w:cs="Calibri"/>
                <w:color w:val="000000"/>
              </w:rPr>
              <w:t>Капуста</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68FDCF3B" w14:textId="47379D08" w:rsidR="003B1061" w:rsidRPr="00805E91" w:rsidRDefault="003B1061" w:rsidP="003B1061">
            <w:pPr>
              <w:rPr>
                <w:rFonts w:ascii="GHEA Grapalat" w:hAnsi="GHEA Grapalat"/>
                <w:sz w:val="20"/>
                <w:szCs w:val="20"/>
              </w:rPr>
            </w:pPr>
            <w:r w:rsidRPr="00067BF7">
              <w:rPr>
                <w:rFonts w:ascii="Calibri" w:hAnsi="Calibri" w:cs="Calibri"/>
                <w:color w:val="000000"/>
              </w:rPr>
              <w:t>Капуста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C03E8EA" w14:textId="16CCAFEB" w:rsidR="003B1061" w:rsidRPr="00805E91" w:rsidRDefault="003B1061" w:rsidP="003B1061">
            <w:pPr>
              <w:rPr>
                <w:rFonts w:ascii="GHEA Grapalat" w:hAnsi="GHEA Grapalat"/>
                <w:sz w:val="20"/>
                <w:szCs w:val="20"/>
              </w:rPr>
            </w:pPr>
            <w:r w:rsidRPr="003B1061">
              <w:rPr>
                <w:rFonts w:ascii="Sylfaen" w:hAnsi="Sylfaen" w:cs="Sylfaen"/>
                <w:sz w:val="20"/>
                <w:szCs w:val="20"/>
              </w:rPr>
              <w:t>капуста очищенная</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6D0B5B15" w14:textId="62BBE8ED" w:rsidR="003B1061" w:rsidRPr="00805E91" w:rsidRDefault="00503D3E" w:rsidP="003B1061">
            <w:pPr>
              <w:rPr>
                <w:rFonts w:ascii="GHEA Grapalat" w:hAnsi="GHEA Grapalat"/>
                <w:sz w:val="20"/>
                <w:szCs w:val="20"/>
              </w:rPr>
            </w:pPr>
            <w:r w:rsidRPr="00503D3E">
              <w:rPr>
                <w:rFonts w:ascii="Sylfaen" w:hAnsi="Sylfaen" w:cs="Sylfaen"/>
                <w:sz w:val="16"/>
                <w:szCs w:val="16"/>
              </w:rPr>
              <w:t xml:space="preserve">Капуста свежая для поставок и реализации в сетевые магазины и предприятия общественного питания. Свежая капуста по сроку созревания делится на следующие виды: раннюю, среднюю и позднюю. Внешний вид: головки свежие, целые, чистые, здоровые, полностью сформированные, без болезней, </w:t>
            </w:r>
            <w:proofErr w:type="spellStart"/>
            <w:r w:rsidRPr="00503D3E">
              <w:rPr>
                <w:rFonts w:ascii="Sylfaen" w:hAnsi="Sylfaen" w:cs="Sylfaen"/>
                <w:sz w:val="16"/>
                <w:szCs w:val="16"/>
              </w:rPr>
              <w:t>непроросшие</w:t>
            </w:r>
            <w:proofErr w:type="spellEnd"/>
            <w:r w:rsidRPr="00503D3E">
              <w:rPr>
                <w:rFonts w:ascii="Sylfaen" w:hAnsi="Sylfaen" w:cs="Sylfaen"/>
                <w:sz w:val="16"/>
                <w:szCs w:val="16"/>
              </w:rPr>
              <w:t>, с окраской, характерной для данного ботанического вида. по форме и вкусу и запаху, без постороннего запаха и привкуса. Кочаны не должны быть повреждены сельскохозяйственными вредителями, не должны иметь излишней внешней влаги, должны быть плотными или менее плотными, но не ломкими, ранней капустой разной степени хрупкости. Степень очистки кочанов: Кочаны следует очистить до того, чтобы зеленые и белые листья плотно прилегали к поверхности. Кочаны ранней капусты следует очистить от розеток и непригодных листьев. Длина капусты не более 3 см. Масса очищенных кочанов не менее 0,8 кг, ранней капусты - 0,3-0,4 кг. Массовая доля кочанов с трещинами и глубиной не более 3 см, механическими повреждениями - не более 5%. Не допускаются кочаны с механическими повреждениями глубиной более 3 см, трещинами, гнилые, поврежденные сельскохозяйственными вредителями, обмороженные, пропаренные, с признаками пожелтения и покраснения сердцевины. Не допускается наличие капусты с выраженными кочанами и кочанами. Безопасность, упаковка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r>
      <w:tr w:rsidR="003B1061" w:rsidRPr="00A27064" w14:paraId="2A544ED2"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6C4CD9D" w14:textId="78204EDA" w:rsidR="003B1061" w:rsidRPr="00F220D2" w:rsidRDefault="00F220D2" w:rsidP="003B1061">
            <w:pPr>
              <w:jc w:val="center"/>
              <w:rPr>
                <w:rFonts w:ascii="Sylfaen" w:hAnsi="Sylfaen"/>
                <w:sz w:val="16"/>
                <w:szCs w:val="16"/>
                <w:lang w:val="en-US"/>
              </w:rPr>
            </w:pPr>
            <w:r>
              <w:rPr>
                <w:rFonts w:ascii="Sylfaen" w:hAnsi="Sylfaen"/>
                <w:sz w:val="16"/>
                <w:szCs w:val="16"/>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710DE98" w14:textId="5566CB0E" w:rsidR="003B1061" w:rsidRPr="0047564A" w:rsidRDefault="003B1061" w:rsidP="003B1061">
            <w:r w:rsidRPr="00067BF7">
              <w:rPr>
                <w:rFonts w:ascii="Calibri" w:hAnsi="Calibri" w:cs="Calibri"/>
                <w:color w:val="000000"/>
              </w:rPr>
              <w:t>Рука</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1D384FE7" w14:textId="1F4EECB4" w:rsidR="003B1061" w:rsidRPr="00805E91" w:rsidRDefault="003B1061" w:rsidP="003B1061">
            <w:pPr>
              <w:rPr>
                <w:rFonts w:ascii="GHEA Grapalat" w:hAnsi="GHEA Grapalat"/>
                <w:sz w:val="20"/>
                <w:szCs w:val="20"/>
              </w:rPr>
            </w:pPr>
            <w:r w:rsidRPr="00067BF7">
              <w:rPr>
                <w:rFonts w:ascii="Calibri" w:hAnsi="Calibri" w:cs="Calibri"/>
                <w:color w:val="000000"/>
              </w:rPr>
              <w:t>Рука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45E0CDD" w14:textId="39323AF4" w:rsidR="003B1061" w:rsidRPr="009A6140" w:rsidRDefault="003B1061" w:rsidP="003B1061">
            <w:pPr>
              <w:rPr>
                <w:rFonts w:ascii="Sylfaen" w:hAnsi="Sylfaen"/>
                <w:sz w:val="20"/>
                <w:szCs w:val="20"/>
                <w:lang w:val="hy-AM"/>
              </w:rPr>
            </w:pPr>
            <w:proofErr w:type="spellStart"/>
            <w:r w:rsidRPr="003B1061">
              <w:rPr>
                <w:rFonts w:ascii="Sylfaen" w:hAnsi="Sylfaen" w:cs="Sylfaen"/>
                <w:sz w:val="18"/>
                <w:szCs w:val="18"/>
              </w:rPr>
              <w:t>расная</w:t>
            </w:r>
            <w:proofErr w:type="spellEnd"/>
            <w:r w:rsidRPr="003B1061">
              <w:rPr>
                <w:rFonts w:ascii="Sylfaen" w:hAnsi="Sylfaen" w:cs="Sylfaen"/>
                <w:sz w:val="18"/>
                <w:szCs w:val="18"/>
              </w:rPr>
              <w:t xml:space="preserve"> свекла, корнеплоды</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3BACFD2B" w14:textId="77777777" w:rsidR="00503D3E" w:rsidRPr="00503D3E" w:rsidRDefault="00503D3E" w:rsidP="00503D3E">
            <w:pPr>
              <w:rPr>
                <w:rFonts w:ascii="Sylfaen" w:hAnsi="Sylfaen" w:cs="Sylfaen"/>
                <w:sz w:val="18"/>
                <w:szCs w:val="18"/>
                <w:lang w:val="hy-AM"/>
              </w:rPr>
            </w:pPr>
            <w:r w:rsidRPr="00503D3E">
              <w:rPr>
                <w:rFonts w:ascii="Sylfaen" w:hAnsi="Sylfaen" w:cs="Sylfaen"/>
                <w:sz w:val="18"/>
                <w:szCs w:val="18"/>
                <w:lang w:val="hy-AM"/>
              </w:rPr>
              <w:t>Внешний вид: корни свежие, целые, без болезней, сухие, не грязные, без трещин и повреждений.</w:t>
            </w:r>
          </w:p>
          <w:p w14:paraId="76792120" w14:textId="77777777" w:rsidR="00503D3E" w:rsidRPr="00503D3E" w:rsidRDefault="00503D3E" w:rsidP="00503D3E">
            <w:pPr>
              <w:rPr>
                <w:rFonts w:ascii="Sylfaen" w:hAnsi="Sylfaen" w:cs="Sylfaen"/>
                <w:sz w:val="18"/>
                <w:szCs w:val="18"/>
                <w:lang w:val="hy-AM"/>
              </w:rPr>
            </w:pPr>
            <w:r w:rsidRPr="00503D3E">
              <w:rPr>
                <w:rFonts w:ascii="Sylfaen" w:hAnsi="Sylfaen" w:cs="Sylfaen"/>
                <w:sz w:val="18"/>
                <w:szCs w:val="18"/>
                <w:lang w:val="hy-AM"/>
              </w:rPr>
              <w:t>Внутреннее строение: мякоть сочная, темно-красная различных оттенков.</w:t>
            </w:r>
          </w:p>
          <w:p w14:paraId="772039BF" w14:textId="1FF8C5E8" w:rsidR="003B1061" w:rsidRPr="004D704B" w:rsidRDefault="00503D3E" w:rsidP="00503D3E">
            <w:pPr>
              <w:rPr>
                <w:rFonts w:ascii="GHEA Grapalat" w:hAnsi="GHEA Grapalat"/>
                <w:sz w:val="20"/>
                <w:szCs w:val="20"/>
                <w:lang w:val="hy-AM"/>
              </w:rPr>
            </w:pPr>
            <w:r w:rsidRPr="00503D3E">
              <w:rPr>
                <w:rFonts w:ascii="Sylfaen" w:hAnsi="Sylfaen" w:cs="Sylfaen"/>
                <w:sz w:val="18"/>
                <w:szCs w:val="18"/>
                <w:lang w:val="hy-AM"/>
              </w:rPr>
              <w:t xml:space="preserve">Размер корней (в наибольшем поперечном диаметре) 5-14 см. Допускаются отклонения от указанных размеров </w:t>
            </w:r>
            <w:r w:rsidRPr="00503D3E">
              <w:rPr>
                <w:rFonts w:ascii="Sylfaen" w:hAnsi="Sylfaen" w:cs="Sylfaen"/>
                <w:sz w:val="18"/>
                <w:szCs w:val="18"/>
                <w:lang w:val="hy-AM"/>
              </w:rPr>
              <w:lastRenderedPageBreak/>
              <w:t>и механические повреждения глубиной более 3 мм, не более 5% от общей суммы. Количество почвы, прикрепленной к корням, составляет не более 1% от общего количества.</w:t>
            </w:r>
          </w:p>
        </w:tc>
      </w:tr>
      <w:tr w:rsidR="003B1061" w:rsidRPr="00805E91" w14:paraId="2B645552" w14:textId="77777777" w:rsidTr="006E20D1">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60A0A2" w14:textId="1C95D3FF" w:rsidR="003B1061" w:rsidRPr="00F220D2" w:rsidRDefault="00F220D2" w:rsidP="003B1061">
            <w:pPr>
              <w:jc w:val="center"/>
              <w:rPr>
                <w:rFonts w:ascii="Sylfaen" w:hAnsi="Sylfaen"/>
                <w:sz w:val="16"/>
                <w:szCs w:val="16"/>
                <w:lang w:val="en-US"/>
              </w:rPr>
            </w:pPr>
            <w:r>
              <w:rPr>
                <w:rFonts w:ascii="Sylfaen" w:hAnsi="Sylfaen"/>
                <w:sz w:val="16"/>
                <w:szCs w:val="16"/>
                <w:lang w:val="en-US"/>
              </w:rPr>
              <w:lastRenderedPageBreak/>
              <w:t>8</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8FF5898" w14:textId="122C5416" w:rsidR="003B1061" w:rsidRPr="0047564A" w:rsidRDefault="003B1061" w:rsidP="003B1061">
            <w:r w:rsidRPr="00067BF7">
              <w:rPr>
                <w:rFonts w:ascii="Calibri" w:hAnsi="Calibri" w:cs="Calibri"/>
                <w:color w:val="000000"/>
              </w:rPr>
              <w:t>Картофель</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36F68EDE" w14:textId="49FF568F" w:rsidR="003B1061" w:rsidRPr="00805E91" w:rsidRDefault="003B1061" w:rsidP="003B1061">
            <w:pPr>
              <w:rPr>
                <w:rFonts w:ascii="GHEA Grapalat" w:hAnsi="GHEA Grapalat"/>
                <w:sz w:val="20"/>
                <w:szCs w:val="20"/>
              </w:rPr>
            </w:pPr>
            <w:r w:rsidRPr="00067BF7">
              <w:rPr>
                <w:rFonts w:ascii="Calibri" w:hAnsi="Calibri" w:cs="Calibri"/>
                <w:color w:val="000000"/>
              </w:rPr>
              <w:t>Картофель</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BD3B7B6" w14:textId="575FF0AD" w:rsidR="003B1061" w:rsidRPr="00805E91" w:rsidRDefault="003B1061" w:rsidP="003B1061">
            <w:pPr>
              <w:rPr>
                <w:rFonts w:ascii="GHEA Grapalat" w:hAnsi="GHEA Grapalat"/>
                <w:sz w:val="20"/>
                <w:szCs w:val="20"/>
              </w:rPr>
            </w:pPr>
            <w:r w:rsidRPr="00067BF7">
              <w:rPr>
                <w:rFonts w:ascii="Calibri" w:hAnsi="Calibri" w:cs="Calibri"/>
                <w:color w:val="000000"/>
              </w:rPr>
              <w:t>Картофель</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743B8B85" w14:textId="61DB0884" w:rsidR="003B1061" w:rsidRPr="00805E91" w:rsidRDefault="00503D3E" w:rsidP="003B1061">
            <w:pPr>
              <w:rPr>
                <w:rFonts w:ascii="GHEA Grapalat" w:hAnsi="GHEA Grapalat"/>
                <w:sz w:val="20"/>
                <w:szCs w:val="20"/>
              </w:rPr>
            </w:pPr>
            <w:r w:rsidRPr="00503D3E">
              <w:rPr>
                <w:rFonts w:ascii="Sylfaen" w:hAnsi="Sylfaen" w:cs="Sylfaen"/>
                <w:sz w:val="20"/>
                <w:szCs w:val="20"/>
              </w:rPr>
              <w:t>Раннеспелые и позднеспелые, I тип, не обмороженные, без повреждений, округло-яйцевидные 4 см, 5%, удлиненные 3,5 см, 5 %, округло-яйцевидные (4-5) см 20%, удлиненные (4-4,5) см 20%, круглоовальные (5–6 см) 55 %, удлиненные (5–5,5) см 55 %, круглоовальные (6–7) см 20 %, вытянутые (6–6,5) см 20 %: Чистота ассортимента не менее 90%, упаковка без дозировки.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r>
      <w:tr w:rsidR="003B1061" w:rsidRPr="00805E91" w14:paraId="7EEBEE6A"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1B20627" w14:textId="31D866BC" w:rsidR="003B1061" w:rsidRPr="00F220D2" w:rsidRDefault="00F220D2" w:rsidP="003B1061">
            <w:pPr>
              <w:jc w:val="center"/>
              <w:rPr>
                <w:rFonts w:ascii="Sylfaen" w:hAnsi="Sylfaen"/>
                <w:sz w:val="16"/>
                <w:szCs w:val="16"/>
                <w:lang w:val="en-US"/>
              </w:rPr>
            </w:pPr>
            <w:r>
              <w:rPr>
                <w:rFonts w:ascii="Sylfaen" w:hAnsi="Sylfaen"/>
                <w:sz w:val="16"/>
                <w:szCs w:val="16"/>
                <w:lang w:val="en-US"/>
              </w:rPr>
              <w:t>9</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5A2EC5E" w14:textId="19DD12A4" w:rsidR="003B1061" w:rsidRPr="0047564A" w:rsidRDefault="003B1061" w:rsidP="003B1061">
            <w:r w:rsidRPr="00067BF7">
              <w:rPr>
                <w:rFonts w:ascii="Calibri" w:hAnsi="Calibri" w:cs="Calibri"/>
                <w:color w:val="000000"/>
              </w:rPr>
              <w:t>Куриная грудка</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3652C910" w14:textId="435AC0EA" w:rsidR="003B1061" w:rsidRPr="00805E91" w:rsidRDefault="003B1061" w:rsidP="003B1061">
            <w:pPr>
              <w:rPr>
                <w:rFonts w:ascii="GHEA Grapalat" w:hAnsi="GHEA Grapalat"/>
                <w:sz w:val="20"/>
                <w:szCs w:val="20"/>
              </w:rPr>
            </w:pPr>
            <w:r w:rsidRPr="00067BF7">
              <w:rPr>
                <w:rFonts w:ascii="Calibri" w:hAnsi="Calibri" w:cs="Calibri"/>
                <w:color w:val="000000"/>
              </w:rPr>
              <w:t>Куриная грудка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0F82868" w14:textId="5B46DCCC" w:rsidR="003B1061" w:rsidRPr="00805E91" w:rsidRDefault="003B1061" w:rsidP="003B1061">
            <w:pPr>
              <w:rPr>
                <w:rFonts w:ascii="GHEA Grapalat" w:hAnsi="GHEA Grapalat"/>
                <w:sz w:val="20"/>
                <w:szCs w:val="20"/>
              </w:rPr>
            </w:pPr>
            <w:r w:rsidRPr="003B1061">
              <w:rPr>
                <w:rFonts w:ascii="Sylfaen" w:hAnsi="Sylfaen" w:cs="Sylfaen"/>
                <w:sz w:val="20"/>
                <w:szCs w:val="20"/>
              </w:rPr>
              <w:t>замороженная куриная грудка, местное</w:t>
            </w:r>
          </w:p>
        </w:tc>
        <w:tc>
          <w:tcPr>
            <w:tcW w:w="9179" w:type="dxa"/>
            <w:tcBorders>
              <w:top w:val="single" w:sz="4" w:space="0" w:color="auto"/>
              <w:left w:val="single" w:sz="4" w:space="0" w:color="auto"/>
              <w:bottom w:val="single" w:sz="4" w:space="0" w:color="auto"/>
              <w:right w:val="single" w:sz="4" w:space="0" w:color="auto"/>
            </w:tcBorders>
            <w:shd w:val="clear" w:color="auto" w:fill="FFFFFF"/>
            <w:vAlign w:val="center"/>
          </w:tcPr>
          <w:p w14:paraId="144DB515" w14:textId="77777777" w:rsidR="00503D3E" w:rsidRPr="00503D3E" w:rsidRDefault="00503D3E" w:rsidP="00503D3E">
            <w:pPr>
              <w:rPr>
                <w:rFonts w:ascii="GHEA Grapalat" w:hAnsi="GHEA Grapalat" w:cs="Calibri"/>
                <w:sz w:val="18"/>
                <w:szCs w:val="20"/>
              </w:rPr>
            </w:pPr>
            <w:r w:rsidRPr="00503D3E">
              <w:rPr>
                <w:rFonts w:ascii="GHEA Grapalat" w:hAnsi="GHEA Grapalat" w:cs="Calibri"/>
                <w:sz w:val="18"/>
                <w:szCs w:val="20"/>
              </w:rPr>
              <w:t xml:space="preserve">Куриная грудка замороженная местная; Мясо чистое, бескровное, без постороннего запаха, мягкое, без костей, герметично упакованное в пищевую тару с плавленой частью, от 900 грамм до 1,1 кг без массы воды. Остаточный срок годности не менее 60%. Безопасность, маркировка и упаковка являются общими обязательными условиями для продукции, в соответствии с положением «О безопасности мяса и мясопродуктов» (МУ ТС 034/2013), принятым решением Совета Евразийской экономической комиссии от октября № 68. 9, 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ТК 029/2012). ), Комиссией Таможенного союза 2011 г. Положения «О безопасности упаковки» (МУ ТС 005/2011), принятого решением № 769 от 16 августа 2011 г. Возможна заморозка после получения. Доставка осуществляется не реже одного раза в неделю, не ранее 8:30 и не позднее 16:30. В случае поставки продуктов питания, в случае несоответствия технических характеристик или условий поставки, срок устранения несоответствия устанавливается в течение 1 </w:t>
            </w:r>
            <w:proofErr w:type="spellStart"/>
            <w:r w:rsidRPr="00503D3E">
              <w:rPr>
                <w:rFonts w:ascii="GHEA Grapalat" w:hAnsi="GHEA Grapalat" w:cs="Calibri"/>
                <w:sz w:val="18"/>
                <w:szCs w:val="20"/>
              </w:rPr>
              <w:t>дня.Конкретный</w:t>
            </w:r>
            <w:proofErr w:type="spellEnd"/>
            <w:r w:rsidRPr="00503D3E">
              <w:rPr>
                <w:rFonts w:ascii="GHEA Grapalat" w:hAnsi="GHEA Grapalat" w:cs="Calibri"/>
                <w:sz w:val="18"/>
                <w:szCs w:val="20"/>
              </w:rPr>
              <w:t xml:space="preserve"> день доставки определяется Покупателем путем предварительной (не ранее 3-х рабочих дней) заказ по электронной почте. по почте или телефону. Обратите внимание, что мясная продукция, поставляемая поставщиком/поставщиками/ в детские сады, должна быть забита только на бойнях, а ценовое предложение могут подать организации, имеющие договор с бойней, зарегистрированный в органе по надзору за безопасностью пищевых продуктов при правительстве РА. Отметим, что поставка должна осуществляться транспортными средствами, предназначенными для перевозки данного продукта питания, что согласно приказу руководителя Государственной службы пищевой безопасности Министерства сельского хозяйства РА №.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утвержденного графика,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w:t>
            </w:r>
          </w:p>
          <w:p w14:paraId="1958CE38" w14:textId="553BA20A" w:rsidR="003B1061" w:rsidRPr="00805E91" w:rsidRDefault="00503D3E" w:rsidP="00503D3E">
            <w:pPr>
              <w:rPr>
                <w:rFonts w:ascii="GHEA Grapalat" w:hAnsi="GHEA Grapalat"/>
                <w:sz w:val="20"/>
                <w:szCs w:val="20"/>
              </w:rPr>
            </w:pPr>
            <w:r w:rsidRPr="00503D3E">
              <w:rPr>
                <w:rFonts w:ascii="GHEA Grapalat" w:hAnsi="GHEA Grapalat" w:cs="Calibri"/>
                <w:sz w:val="18"/>
                <w:szCs w:val="20"/>
              </w:rPr>
              <w:t xml:space="preserve">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w:t>
            </w:r>
          </w:p>
        </w:tc>
      </w:tr>
      <w:tr w:rsidR="003B1061" w:rsidRPr="00805E91" w14:paraId="05F86AD5" w14:textId="77777777" w:rsidTr="003E4625">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C2661ED" w14:textId="0DFCAC72" w:rsidR="003B1061" w:rsidRPr="00515D4B" w:rsidRDefault="003B1061" w:rsidP="003B1061">
            <w:pPr>
              <w:jc w:val="center"/>
              <w:rPr>
                <w:rFonts w:ascii="Sylfaen" w:hAnsi="Sylfaen"/>
                <w:sz w:val="16"/>
                <w:szCs w:val="16"/>
                <w:lang w:val="en-US"/>
              </w:rPr>
            </w:pPr>
            <w:r w:rsidRPr="00872BCA">
              <w:rPr>
                <w:rFonts w:ascii="Sylfaen" w:hAnsi="Sylfaen"/>
                <w:sz w:val="16"/>
                <w:szCs w:val="16"/>
              </w:rPr>
              <w:t>1</w:t>
            </w:r>
            <w:r w:rsidR="00F220D2">
              <w:rPr>
                <w:rFonts w:ascii="Sylfaen" w:hAnsi="Sylfaen"/>
                <w:sz w:val="16"/>
                <w:szCs w:val="16"/>
                <w:lang w:val="en-US"/>
              </w:rPr>
              <w:t>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787A009" w14:textId="77A9C216" w:rsidR="003B1061" w:rsidRPr="0047564A" w:rsidRDefault="003B1061" w:rsidP="003B1061">
            <w:r w:rsidRPr="00067BF7">
              <w:rPr>
                <w:rFonts w:ascii="Calibri" w:hAnsi="Calibri" w:cs="Calibri"/>
                <w:color w:val="000000"/>
              </w:rPr>
              <w:t>Хлеб</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19133211" w14:textId="3AF8D101" w:rsidR="003B1061" w:rsidRPr="00805E91" w:rsidRDefault="003B1061" w:rsidP="003B1061">
            <w:pPr>
              <w:rPr>
                <w:rFonts w:ascii="GHEA Grapalat" w:hAnsi="GHEA Grapalat"/>
                <w:sz w:val="20"/>
                <w:szCs w:val="20"/>
              </w:rPr>
            </w:pPr>
            <w:r w:rsidRPr="00067BF7">
              <w:rPr>
                <w:rFonts w:ascii="Calibri" w:hAnsi="Calibri" w:cs="Calibri"/>
                <w:color w:val="000000"/>
              </w:rPr>
              <w:t>Хлеб</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07483E1" w14:textId="6EADE53A" w:rsidR="003B1061" w:rsidRPr="00805E91" w:rsidRDefault="003B1061" w:rsidP="003B1061">
            <w:pPr>
              <w:rPr>
                <w:rFonts w:ascii="GHEA Grapalat" w:hAnsi="GHEA Grapalat"/>
                <w:sz w:val="20"/>
                <w:szCs w:val="20"/>
              </w:rPr>
            </w:pPr>
            <w:r w:rsidRPr="00067BF7">
              <w:rPr>
                <w:rFonts w:ascii="Calibri" w:hAnsi="Calibri" w:cs="Calibri"/>
                <w:color w:val="000000"/>
              </w:rPr>
              <w:t>Хлеб</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3E6F766B" w14:textId="77777777" w:rsidR="00503D3E" w:rsidRPr="00503D3E" w:rsidRDefault="00503D3E" w:rsidP="00503D3E">
            <w:pPr>
              <w:rPr>
                <w:rFonts w:ascii="GHEA Grapalat" w:hAnsi="GHEA Grapalat" w:cs="Calibri"/>
                <w:sz w:val="18"/>
                <w:szCs w:val="20"/>
              </w:rPr>
            </w:pPr>
            <w:r w:rsidRPr="00503D3E">
              <w:rPr>
                <w:rFonts w:ascii="GHEA Grapalat" w:hAnsi="GHEA Grapalat" w:cs="Calibri"/>
                <w:sz w:val="18"/>
                <w:szCs w:val="20"/>
              </w:rPr>
              <w:t xml:space="preserve">Тип: «Вес на палец». Изготовлен из смеси муки высшего сорта и муки 1-го сорта, АСТ 31-99 или аналог. Упаковка в </w:t>
            </w:r>
            <w:r w:rsidRPr="00503D3E">
              <w:rPr>
                <w:rFonts w:ascii="GHEA Grapalat" w:hAnsi="GHEA Grapalat" w:cs="Calibri"/>
                <w:sz w:val="18"/>
                <w:szCs w:val="20"/>
              </w:rPr>
              <w:lastRenderedPageBreak/>
              <w:t xml:space="preserve">бумажный или полиэтиленовый пакет, размер которого превышает длину или ширину хлеба. Безопасность, маркировка и упаковка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«Пищевая продукция,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 58 (ТС </w:t>
            </w:r>
            <w:proofErr w:type="spellStart"/>
            <w:r w:rsidRPr="00503D3E">
              <w:rPr>
                <w:rFonts w:ascii="GHEA Grapalat" w:hAnsi="GHEA Grapalat" w:cs="Calibri"/>
                <w:sz w:val="18"/>
                <w:szCs w:val="20"/>
              </w:rPr>
              <w:t>ТС</w:t>
            </w:r>
            <w:proofErr w:type="spellEnd"/>
            <w:r w:rsidRPr="00503D3E">
              <w:rPr>
                <w:rFonts w:ascii="GHEA Grapalat" w:hAnsi="GHEA Grapalat" w:cs="Calibri"/>
                <w:sz w:val="18"/>
                <w:szCs w:val="20"/>
              </w:rPr>
              <w:t xml:space="preserve"> 029/2012). ), Комиссией Таможенного союза 2011 г. технического регламента «О безопасности упаковки», принятого решением № 769 от 16 августа 2011 г. (ТС 005/2011). Маркировка: разборчивая. Оставшийся срок годности не менее 90%. Доставка осуществляется каждый рабочий день с 08:00 до 08:48. В случае поставки хлеба, в случае несоответствия техническим характеристикам или условиям поставки, устанавливается срок в 50 минут для устранения несоответствия. Отметим, что поставка должна осуществляться транспортными средствами, предназначенными для перевозки данного продукта питания, что согласно приказу руководителя Государственной службы пищевой безопасности Министерства сельского хозяйства РА №.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утвержденного графика,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w:t>
            </w:r>
          </w:p>
          <w:p w14:paraId="0E1991BB" w14:textId="22DB6197" w:rsidR="003B1061" w:rsidRPr="00805E91" w:rsidRDefault="00503D3E" w:rsidP="00503D3E">
            <w:pPr>
              <w:rPr>
                <w:rFonts w:ascii="GHEA Grapalat" w:hAnsi="GHEA Grapalat"/>
                <w:sz w:val="20"/>
                <w:szCs w:val="20"/>
              </w:rPr>
            </w:pPr>
            <w:r w:rsidRPr="00503D3E">
              <w:rPr>
                <w:rFonts w:ascii="GHEA Grapalat" w:hAnsi="GHEA Grapalat" w:cs="Calibri"/>
                <w:sz w:val="18"/>
                <w:szCs w:val="20"/>
              </w:rPr>
              <w:t>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w:t>
            </w:r>
          </w:p>
        </w:tc>
      </w:tr>
      <w:tr w:rsidR="003B1061" w:rsidRPr="00805E91" w14:paraId="529FA19D"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6273430" w14:textId="3AE1B292" w:rsidR="003B1061" w:rsidRPr="00515D4B" w:rsidRDefault="003B1061" w:rsidP="003B1061">
            <w:pPr>
              <w:jc w:val="center"/>
              <w:rPr>
                <w:rFonts w:ascii="Sylfaen" w:hAnsi="Sylfaen"/>
                <w:sz w:val="16"/>
                <w:szCs w:val="16"/>
                <w:lang w:val="en-US"/>
              </w:rPr>
            </w:pPr>
            <w:r w:rsidRPr="00872BCA">
              <w:rPr>
                <w:rFonts w:ascii="Sylfaen" w:hAnsi="Sylfaen"/>
                <w:sz w:val="16"/>
                <w:szCs w:val="16"/>
              </w:rPr>
              <w:lastRenderedPageBreak/>
              <w:t>1</w:t>
            </w:r>
            <w:r w:rsidR="00F220D2">
              <w:rPr>
                <w:rFonts w:ascii="Sylfaen" w:hAnsi="Sylfaen"/>
                <w:sz w:val="16"/>
                <w:szCs w:val="16"/>
                <w:lang w:val="en-US"/>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909E1DD" w14:textId="5E644505" w:rsidR="003B1061" w:rsidRPr="0047564A" w:rsidRDefault="003B1061" w:rsidP="003B1061">
            <w:r w:rsidRPr="00067BF7">
              <w:rPr>
                <w:rFonts w:ascii="Calibri" w:hAnsi="Calibri" w:cs="Calibri"/>
                <w:color w:val="000000"/>
              </w:rPr>
              <w:t>Гречиха</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1B2ABF9E" w14:textId="4A124599" w:rsidR="003B1061" w:rsidRPr="00805E91" w:rsidRDefault="003B1061" w:rsidP="003B1061">
            <w:pPr>
              <w:rPr>
                <w:rFonts w:ascii="GHEA Grapalat" w:hAnsi="GHEA Grapalat"/>
                <w:sz w:val="20"/>
                <w:szCs w:val="20"/>
              </w:rPr>
            </w:pPr>
            <w:r w:rsidRPr="00067BF7">
              <w:rPr>
                <w:rFonts w:ascii="Calibri" w:hAnsi="Calibri" w:cs="Calibri"/>
                <w:color w:val="000000"/>
              </w:rPr>
              <w:t>Гречиха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5205CC31" w14:textId="40C4E382" w:rsidR="003B1061" w:rsidRPr="00805E91" w:rsidRDefault="003B1061" w:rsidP="003B1061">
            <w:pPr>
              <w:rPr>
                <w:rFonts w:ascii="GHEA Grapalat" w:hAnsi="GHEA Grapalat"/>
                <w:sz w:val="20"/>
                <w:szCs w:val="20"/>
              </w:rPr>
            </w:pPr>
            <w:r w:rsidRPr="00067BF7">
              <w:rPr>
                <w:rFonts w:ascii="Calibri" w:hAnsi="Calibri" w:cs="Calibri"/>
                <w:color w:val="000000"/>
              </w:rPr>
              <w:t>Гречиха</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43774BB1" w14:textId="07ACF8D9" w:rsidR="003B1061" w:rsidRPr="00805E91" w:rsidRDefault="00503D3E" w:rsidP="003B1061">
            <w:pPr>
              <w:rPr>
                <w:rFonts w:ascii="GHEA Grapalat" w:hAnsi="GHEA Grapalat"/>
                <w:sz w:val="20"/>
                <w:szCs w:val="20"/>
              </w:rPr>
            </w:pPr>
            <w:r w:rsidRPr="00503D3E">
              <w:rPr>
                <w:rFonts w:ascii="Sylfaen" w:hAnsi="Sylfaen" w:cs="Sylfaen"/>
                <w:sz w:val="20"/>
                <w:szCs w:val="20"/>
              </w:rPr>
              <w:t>Крупа гречневая I или II сортов, влажностью не более 14,0%, зернистостью не менее 97,5%. Оставшийся срок годности не менее 70%. Безопасность и маркировка по данным Правительства РА 2007г. Статья 8 «Технического регламента требований к зерну, его производству, хранению, переработке и использованию» и «О безопасности пищевой продукции», утвержденных постановлением № 22 от 11 января.</w:t>
            </w:r>
          </w:p>
        </w:tc>
      </w:tr>
      <w:tr w:rsidR="003B1061" w:rsidRPr="00805E91" w14:paraId="2A1797EF"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07D57B" w14:textId="4657B0CF" w:rsidR="003B1061" w:rsidRPr="00515D4B" w:rsidRDefault="003B1061" w:rsidP="003B1061">
            <w:pPr>
              <w:jc w:val="center"/>
              <w:rPr>
                <w:rFonts w:ascii="Sylfaen" w:hAnsi="Sylfaen"/>
                <w:sz w:val="16"/>
                <w:szCs w:val="16"/>
                <w:lang w:val="en-US"/>
              </w:rPr>
            </w:pPr>
            <w:r w:rsidRPr="00872BCA">
              <w:rPr>
                <w:rFonts w:ascii="Sylfaen" w:hAnsi="Sylfaen"/>
                <w:sz w:val="16"/>
                <w:szCs w:val="16"/>
              </w:rPr>
              <w:t>1</w:t>
            </w:r>
            <w:r w:rsidR="00F220D2">
              <w:rPr>
                <w:rFonts w:ascii="Sylfaen" w:hAnsi="Sylfaen"/>
                <w:sz w:val="16"/>
                <w:szCs w:val="16"/>
                <w:lang w:val="en-US"/>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495BA88" w14:textId="158E3D24" w:rsidR="003B1061" w:rsidRPr="0047564A" w:rsidRDefault="003B1061" w:rsidP="003B1061">
            <w:r w:rsidRPr="00067BF7">
              <w:rPr>
                <w:rFonts w:ascii="Calibri" w:hAnsi="Calibri" w:cs="Calibri"/>
                <w:color w:val="000000"/>
              </w:rPr>
              <w:t>Яйцо</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6F21CDFE" w14:textId="68BB6436" w:rsidR="003B1061" w:rsidRPr="00805E91" w:rsidRDefault="003B1061" w:rsidP="003B1061">
            <w:pPr>
              <w:rPr>
                <w:rFonts w:ascii="GHEA Grapalat" w:hAnsi="GHEA Grapalat"/>
                <w:sz w:val="20"/>
                <w:szCs w:val="20"/>
              </w:rPr>
            </w:pPr>
            <w:r w:rsidRPr="00067BF7">
              <w:rPr>
                <w:rFonts w:ascii="Calibri" w:hAnsi="Calibri" w:cs="Calibri"/>
                <w:color w:val="000000"/>
              </w:rPr>
              <w:t>Яйцо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EE87A43" w14:textId="09F6AB03" w:rsidR="003B1061" w:rsidRPr="00805E91" w:rsidRDefault="003B1061" w:rsidP="003B1061">
            <w:pPr>
              <w:rPr>
                <w:rFonts w:ascii="GHEA Grapalat" w:hAnsi="GHEA Grapalat"/>
                <w:sz w:val="20"/>
                <w:szCs w:val="20"/>
              </w:rPr>
            </w:pPr>
            <w:r w:rsidRPr="003B1061">
              <w:rPr>
                <w:rFonts w:ascii="Sylfaen" w:hAnsi="Sylfaen" w:cs="Sylfaen"/>
                <w:sz w:val="20"/>
                <w:szCs w:val="20"/>
              </w:rPr>
              <w:t>яйцо, 01 заказ</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37A7593F" w14:textId="1DF8CEB5" w:rsidR="003B1061" w:rsidRPr="00805E91" w:rsidRDefault="00503D3E" w:rsidP="003B1061">
            <w:pPr>
              <w:rPr>
                <w:rFonts w:ascii="GHEA Grapalat" w:hAnsi="GHEA Grapalat"/>
                <w:sz w:val="20"/>
                <w:szCs w:val="20"/>
              </w:rPr>
            </w:pPr>
            <w:r w:rsidRPr="00503D3E">
              <w:rPr>
                <w:rFonts w:ascii="Sylfaen" w:hAnsi="Sylfaen" w:cs="Sylfaen"/>
                <w:sz w:val="20"/>
                <w:szCs w:val="20"/>
              </w:rPr>
              <w:t>Яйцо столовое или диетическое 1 класса, сортированное по массе одного яйца, срок хранения яйца диетического: 7 суток, яйца столового: 25 суток, в условиях холодильного хранения: 120 суток. Оставшийся срок годности не менее 90%. Безопасность и маркировка в соответствии с Постановлением Правительства РА № 1438-Н от 29 сентября 2011 года «Об утверждении технического регламента яиц и яичных продуктов» и статьей 8 Закона РА «О безопасности пищевых продуктов».</w:t>
            </w:r>
          </w:p>
        </w:tc>
      </w:tr>
      <w:tr w:rsidR="003B1061" w:rsidRPr="00805E91" w14:paraId="2D1CB159"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62C81B1" w14:textId="4576FD94" w:rsidR="003B1061" w:rsidRPr="00515D4B" w:rsidRDefault="003B1061" w:rsidP="003B1061">
            <w:pPr>
              <w:jc w:val="center"/>
              <w:rPr>
                <w:rFonts w:ascii="Sylfaen" w:hAnsi="Sylfaen"/>
                <w:sz w:val="16"/>
                <w:szCs w:val="16"/>
                <w:lang w:val="en-US"/>
              </w:rPr>
            </w:pPr>
            <w:r w:rsidRPr="00872BCA">
              <w:rPr>
                <w:rFonts w:ascii="Sylfaen" w:hAnsi="Sylfaen"/>
                <w:sz w:val="16"/>
                <w:szCs w:val="16"/>
              </w:rPr>
              <w:t>1</w:t>
            </w:r>
            <w:r w:rsidR="00F220D2">
              <w:rPr>
                <w:rFonts w:ascii="Sylfaen" w:hAnsi="Sylfaen"/>
                <w:sz w:val="16"/>
                <w:szCs w:val="16"/>
                <w:lang w:val="en-US"/>
              </w:rPr>
              <w:t>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4784348" w14:textId="158DF8A5" w:rsidR="003B1061" w:rsidRPr="0047564A" w:rsidRDefault="003B1061" w:rsidP="003B1061">
            <w:r w:rsidRPr="00067BF7">
              <w:rPr>
                <w:rFonts w:ascii="Calibri" w:hAnsi="Calibri" w:cs="Calibri"/>
                <w:color w:val="000000"/>
              </w:rPr>
              <w:t>Макаронные изделия</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24BA1526" w14:textId="420FF627" w:rsidR="003B1061" w:rsidRPr="00805E91" w:rsidRDefault="003B1061" w:rsidP="003B1061">
            <w:pPr>
              <w:rPr>
                <w:rFonts w:ascii="GHEA Grapalat" w:hAnsi="GHEA Grapalat"/>
                <w:sz w:val="20"/>
                <w:szCs w:val="20"/>
              </w:rPr>
            </w:pPr>
            <w:r w:rsidRPr="00067BF7">
              <w:rPr>
                <w:rFonts w:ascii="Calibri" w:hAnsi="Calibri" w:cs="Calibri"/>
                <w:color w:val="000000"/>
              </w:rPr>
              <w:t>Макаронные изделия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1CA0D2D" w14:textId="6B1017C4" w:rsidR="003B1061" w:rsidRPr="00805E91" w:rsidRDefault="003B1061" w:rsidP="003B1061">
            <w:pPr>
              <w:rPr>
                <w:rFonts w:ascii="GHEA Grapalat" w:hAnsi="GHEA Grapalat"/>
                <w:sz w:val="20"/>
                <w:szCs w:val="20"/>
              </w:rPr>
            </w:pPr>
            <w:r w:rsidRPr="003B1061">
              <w:rPr>
                <w:rFonts w:ascii="Sylfaen" w:hAnsi="Sylfaen" w:cs="Sylfaen"/>
                <w:sz w:val="20"/>
                <w:szCs w:val="20"/>
              </w:rPr>
              <w:t>макароны</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0F683DEF" w14:textId="1ACA0F1F" w:rsidR="003B1061" w:rsidRPr="00805E91" w:rsidRDefault="00503D3E" w:rsidP="003B1061">
            <w:pPr>
              <w:rPr>
                <w:rFonts w:ascii="GHEA Grapalat" w:hAnsi="GHEA Grapalat"/>
                <w:sz w:val="20"/>
                <w:szCs w:val="20"/>
              </w:rPr>
            </w:pPr>
            <w:r w:rsidRPr="00503D3E">
              <w:rPr>
                <w:rFonts w:ascii="Sylfaen" w:hAnsi="Sylfaen" w:cs="Sylfaen"/>
                <w:sz w:val="20"/>
                <w:szCs w:val="20"/>
              </w:rPr>
              <w:t xml:space="preserve">Макаронные изделия из рыхлого теста в зависимости от сорта и качества муки: А (из муки твердых сортов пшеницы), Б (из муки мягкой стекловидной пшеницы), Б (из муки хлебопекарной), калиброванные и </w:t>
            </w:r>
            <w:proofErr w:type="spellStart"/>
            <w:r w:rsidRPr="00503D3E">
              <w:rPr>
                <w:rFonts w:ascii="Sylfaen" w:hAnsi="Sylfaen" w:cs="Sylfaen"/>
                <w:sz w:val="20"/>
                <w:szCs w:val="20"/>
              </w:rPr>
              <w:t>безкалибровочные</w:t>
            </w:r>
            <w:proofErr w:type="spellEnd"/>
            <w:r w:rsidRPr="00503D3E">
              <w:rPr>
                <w:rFonts w:ascii="Sylfaen" w:hAnsi="Sylfaen" w:cs="Sylfaen"/>
                <w:sz w:val="20"/>
                <w:szCs w:val="20"/>
              </w:rPr>
              <w:t>. Безопасность соответствует гигиеническим нормам N 2-III-4.9-01-2010, а маркировка - согласно статье 8 Закона РА "О безопасности пищевых продуктов".</w:t>
            </w:r>
          </w:p>
        </w:tc>
      </w:tr>
      <w:tr w:rsidR="003B1061" w:rsidRPr="00C508DE" w14:paraId="185CE10A"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0CC6DA9" w14:textId="526D6157" w:rsidR="003B1061" w:rsidRPr="00515D4B" w:rsidRDefault="003B1061" w:rsidP="003B1061">
            <w:pPr>
              <w:jc w:val="center"/>
              <w:rPr>
                <w:rFonts w:ascii="Sylfaen" w:hAnsi="Sylfaen"/>
                <w:sz w:val="16"/>
                <w:szCs w:val="16"/>
                <w:lang w:val="en-US"/>
              </w:rPr>
            </w:pPr>
            <w:r w:rsidRPr="00872BCA">
              <w:rPr>
                <w:rFonts w:ascii="Sylfaen" w:hAnsi="Sylfaen"/>
                <w:sz w:val="16"/>
                <w:szCs w:val="16"/>
              </w:rPr>
              <w:t>1</w:t>
            </w:r>
            <w:r w:rsidR="00F220D2">
              <w:rPr>
                <w:rFonts w:ascii="Sylfaen" w:hAnsi="Sylfaen"/>
                <w:sz w:val="16"/>
                <w:szCs w:val="16"/>
                <w:lang w:val="en-US"/>
              </w:rPr>
              <w:t>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D97CD6C" w14:textId="4CAF31CE" w:rsidR="003B1061" w:rsidRPr="0047564A" w:rsidRDefault="003B1061" w:rsidP="003B1061">
            <w:r w:rsidRPr="00067BF7">
              <w:rPr>
                <w:rFonts w:ascii="Calibri" w:hAnsi="Calibri" w:cs="Calibri"/>
                <w:color w:val="000000"/>
              </w:rPr>
              <w:t>Горох</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43B0B10E" w14:textId="68197204" w:rsidR="003B1061" w:rsidRPr="00805E91" w:rsidRDefault="003B1061" w:rsidP="003B1061">
            <w:pPr>
              <w:rPr>
                <w:rFonts w:ascii="GHEA Grapalat" w:hAnsi="GHEA Grapalat"/>
                <w:sz w:val="20"/>
                <w:szCs w:val="20"/>
              </w:rPr>
            </w:pPr>
            <w:r w:rsidRPr="00067BF7">
              <w:rPr>
                <w:rFonts w:ascii="Calibri" w:hAnsi="Calibri" w:cs="Calibri"/>
                <w:color w:val="000000"/>
              </w:rPr>
              <w:t>Горох</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C8533A2" w14:textId="4199BFB2" w:rsidR="003B1061" w:rsidRPr="00805E91" w:rsidRDefault="003B1061" w:rsidP="003B1061">
            <w:pPr>
              <w:rPr>
                <w:rFonts w:ascii="GHEA Grapalat" w:hAnsi="GHEA Grapalat"/>
                <w:sz w:val="20"/>
                <w:szCs w:val="20"/>
              </w:rPr>
            </w:pPr>
            <w:r w:rsidRPr="003B1061">
              <w:rPr>
                <w:rFonts w:ascii="Sylfaen" w:hAnsi="Sylfaen" w:cs="Sylfaen"/>
                <w:sz w:val="20"/>
                <w:szCs w:val="20"/>
              </w:rPr>
              <w:t>горох, целый</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4D1ACDFA" w14:textId="30B7B585" w:rsidR="003B1061" w:rsidRPr="00C508DE" w:rsidRDefault="00503D3E" w:rsidP="003B1061">
            <w:pPr>
              <w:rPr>
                <w:sz w:val="20"/>
                <w:szCs w:val="20"/>
              </w:rPr>
            </w:pPr>
            <w:r w:rsidRPr="00503D3E">
              <w:rPr>
                <w:rFonts w:ascii="Sylfaen" w:hAnsi="Sylfaen" w:cs="Sylfaen"/>
                <w:sz w:val="20"/>
                <w:szCs w:val="20"/>
              </w:rPr>
              <w:t xml:space="preserve">Сушеные, очищенные, желтого или зеленого цвета. Безопасность: согласно гигиеническим нормам </w:t>
            </w:r>
            <w:r w:rsidRPr="00503D3E">
              <w:rPr>
                <w:rFonts w:ascii="Sylfaen" w:hAnsi="Sylfaen" w:cs="Sylfaen"/>
                <w:sz w:val="20"/>
                <w:szCs w:val="20"/>
              </w:rPr>
              <w:lastRenderedPageBreak/>
              <w:t xml:space="preserve">N 2-III-4.9-01-2010 и статье 8 Закона РА "О безопасности пищевых продуктов". </w:t>
            </w:r>
            <w:r w:rsidR="003B1061" w:rsidRPr="00805E91">
              <w:rPr>
                <w:rFonts w:ascii="Arial" w:hAnsi="Arial" w:cs="Arial"/>
                <w:sz w:val="20"/>
                <w:szCs w:val="20"/>
              </w:rPr>
              <w:t>:</w:t>
            </w:r>
          </w:p>
        </w:tc>
      </w:tr>
      <w:tr w:rsidR="003B1061" w:rsidRPr="002C1855" w14:paraId="62D619CF"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E3201B8" w14:textId="21E69BDD" w:rsidR="003B1061" w:rsidRPr="00515D4B" w:rsidRDefault="003B1061" w:rsidP="003B1061">
            <w:pPr>
              <w:jc w:val="center"/>
              <w:rPr>
                <w:rFonts w:ascii="Sylfaen" w:hAnsi="Sylfaen"/>
                <w:sz w:val="16"/>
                <w:szCs w:val="16"/>
                <w:lang w:val="en-US"/>
              </w:rPr>
            </w:pPr>
            <w:r w:rsidRPr="00872BCA">
              <w:rPr>
                <w:rFonts w:ascii="Sylfaen" w:hAnsi="Sylfaen"/>
                <w:sz w:val="16"/>
                <w:szCs w:val="16"/>
              </w:rPr>
              <w:lastRenderedPageBreak/>
              <w:t>1</w:t>
            </w:r>
            <w:r w:rsidR="00F220D2">
              <w:rPr>
                <w:rFonts w:ascii="Sylfaen" w:hAnsi="Sylfaen"/>
                <w:sz w:val="16"/>
                <w:szCs w:val="16"/>
                <w:lang w:val="en-US"/>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78B574" w14:textId="1696DE0C" w:rsidR="003B1061" w:rsidRPr="0047564A" w:rsidRDefault="003B1061" w:rsidP="003B1061">
            <w:r w:rsidRPr="00067BF7">
              <w:rPr>
                <w:rFonts w:ascii="Calibri" w:hAnsi="Calibri" w:cs="Calibri"/>
                <w:color w:val="000000"/>
              </w:rPr>
              <w:t>Чечевица</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74D5F329" w14:textId="06F115B5" w:rsidR="003B1061" w:rsidRPr="00805E91" w:rsidRDefault="003B1061" w:rsidP="003B1061">
            <w:pPr>
              <w:rPr>
                <w:rFonts w:ascii="GHEA Grapalat" w:hAnsi="GHEA Grapalat"/>
                <w:sz w:val="20"/>
                <w:szCs w:val="20"/>
              </w:rPr>
            </w:pPr>
            <w:r w:rsidRPr="00067BF7">
              <w:rPr>
                <w:rFonts w:ascii="Calibri" w:hAnsi="Calibri" w:cs="Calibri"/>
                <w:color w:val="000000"/>
              </w:rPr>
              <w:t>Чечевица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EDE6BCC" w14:textId="594304E1" w:rsidR="003B1061" w:rsidRPr="00805E91" w:rsidRDefault="003B1061" w:rsidP="003B1061">
            <w:pPr>
              <w:rPr>
                <w:rFonts w:ascii="GHEA Grapalat" w:hAnsi="GHEA Grapalat"/>
                <w:sz w:val="20"/>
                <w:szCs w:val="20"/>
              </w:rPr>
            </w:pPr>
            <w:r w:rsidRPr="003B1061">
              <w:rPr>
                <w:rFonts w:ascii="Sylfaen" w:hAnsi="Sylfaen" w:cs="Sylfaen"/>
                <w:sz w:val="20"/>
                <w:szCs w:val="20"/>
              </w:rPr>
              <w:t>чечевица, цельная</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45DA4D59" w14:textId="28B695F5" w:rsidR="003B1061" w:rsidRPr="002C1855" w:rsidRDefault="00503D3E" w:rsidP="003B1061">
            <w:pPr>
              <w:rPr>
                <w:rFonts w:ascii="GHEA Grapalat" w:hAnsi="GHEA Grapalat"/>
                <w:sz w:val="16"/>
                <w:szCs w:val="16"/>
              </w:rPr>
            </w:pPr>
            <w:r w:rsidRPr="00503D3E">
              <w:rPr>
                <w:rFonts w:ascii="Sylfaen" w:hAnsi="Sylfaen" w:cs="Sylfaen"/>
                <w:sz w:val="20"/>
                <w:szCs w:val="20"/>
                <w:lang w:val="hy-AM"/>
              </w:rPr>
              <w:t>Три вида, однородные, чистые, сухие, влажность - не более 14,0%. Безопасность согласно гигиеническим нормам N 2-III-4.9-01-2010, ст.8 Закона РА "О безопасности пищевых продуктов".</w:t>
            </w:r>
          </w:p>
        </w:tc>
      </w:tr>
      <w:tr w:rsidR="003B1061" w:rsidRPr="00805E91" w14:paraId="3874AD9F"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AA9092B" w14:textId="4E47A880" w:rsidR="003B1061" w:rsidRPr="00515D4B" w:rsidRDefault="003B1061" w:rsidP="003B1061">
            <w:pPr>
              <w:jc w:val="center"/>
              <w:rPr>
                <w:rFonts w:ascii="Sylfaen" w:hAnsi="Sylfaen"/>
                <w:sz w:val="16"/>
                <w:szCs w:val="16"/>
                <w:lang w:val="en-US"/>
              </w:rPr>
            </w:pPr>
            <w:r w:rsidRPr="00872BCA">
              <w:rPr>
                <w:rFonts w:ascii="Sylfaen" w:hAnsi="Sylfaen"/>
                <w:sz w:val="16"/>
                <w:szCs w:val="16"/>
              </w:rPr>
              <w:t>1</w:t>
            </w:r>
            <w:r w:rsidR="00F220D2">
              <w:rPr>
                <w:rFonts w:ascii="Sylfaen" w:hAnsi="Sylfaen"/>
                <w:sz w:val="16"/>
                <w:szCs w:val="16"/>
                <w:lang w:val="en-US"/>
              </w:rPr>
              <w:t>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1D190D6" w14:textId="5768CB9E" w:rsidR="003B1061" w:rsidRPr="0047564A" w:rsidRDefault="003B1061" w:rsidP="003B1061">
            <w:r w:rsidRPr="00067BF7">
              <w:rPr>
                <w:rFonts w:ascii="Calibri" w:hAnsi="Calibri" w:cs="Calibri"/>
                <w:color w:val="000000"/>
              </w:rPr>
              <w:t>Сыр</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6FAE2FE4" w14:textId="7C988DE1" w:rsidR="003B1061" w:rsidRPr="00805E91" w:rsidRDefault="003B1061" w:rsidP="003B1061">
            <w:pPr>
              <w:rPr>
                <w:rFonts w:ascii="GHEA Grapalat" w:hAnsi="GHEA Grapalat"/>
                <w:sz w:val="18"/>
                <w:szCs w:val="18"/>
              </w:rPr>
            </w:pPr>
            <w:r w:rsidRPr="00067BF7">
              <w:rPr>
                <w:rFonts w:ascii="Calibri" w:hAnsi="Calibri" w:cs="Calibri"/>
                <w:color w:val="000000"/>
              </w:rPr>
              <w:t>Сыр</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087028FB" w14:textId="2F41FE8D" w:rsidR="003B1061" w:rsidRPr="00805E91" w:rsidRDefault="003B1061" w:rsidP="003B1061">
            <w:pPr>
              <w:rPr>
                <w:rFonts w:ascii="GHEA Grapalat" w:hAnsi="GHEA Grapalat"/>
                <w:sz w:val="18"/>
                <w:szCs w:val="18"/>
              </w:rPr>
            </w:pPr>
            <w:r w:rsidRPr="003B1061">
              <w:rPr>
                <w:rFonts w:ascii="Sylfaen" w:hAnsi="Sylfaen" w:cs="Sylfaen"/>
                <w:sz w:val="20"/>
                <w:szCs w:val="20"/>
              </w:rPr>
              <w:t>сыр, изюм</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51E0CF11" w14:textId="6D2D5C25" w:rsidR="003B1061" w:rsidRPr="00805E91" w:rsidRDefault="00503D3E" w:rsidP="003B1061">
            <w:pPr>
              <w:rPr>
                <w:rFonts w:ascii="GHEA Grapalat" w:hAnsi="GHEA Grapalat"/>
                <w:sz w:val="18"/>
                <w:szCs w:val="18"/>
              </w:rPr>
            </w:pPr>
            <w:r w:rsidRPr="00503D3E">
              <w:rPr>
                <w:rFonts w:ascii="Sylfaen" w:hAnsi="Sylfaen" w:cs="Sylfaen"/>
                <w:sz w:val="20"/>
                <w:szCs w:val="20"/>
              </w:rPr>
              <w:t>Сыр белый рассольный, из коровьего молока, жирностью 36-40%. Безопасность и маркировка по данным Правительства РА 2006г. Статья 8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w:t>
            </w:r>
            <w:r w:rsidR="003B1061" w:rsidRPr="00805E91">
              <w:rPr>
                <w:rFonts w:ascii="Arial" w:hAnsi="Arial" w:cs="Arial"/>
                <w:sz w:val="20"/>
                <w:szCs w:val="20"/>
              </w:rPr>
              <w:t>:</w:t>
            </w:r>
          </w:p>
        </w:tc>
      </w:tr>
      <w:tr w:rsidR="003B1061" w:rsidRPr="00805E91" w14:paraId="41DC08CA" w14:textId="77777777" w:rsidTr="00CC26D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F357C8F" w14:textId="6AB39CBC" w:rsidR="003B1061" w:rsidRPr="00515D4B" w:rsidRDefault="003B1061" w:rsidP="003B1061">
            <w:pPr>
              <w:jc w:val="center"/>
              <w:rPr>
                <w:rFonts w:ascii="Sylfaen" w:hAnsi="Sylfaen"/>
                <w:sz w:val="16"/>
                <w:szCs w:val="16"/>
                <w:lang w:val="en-US"/>
              </w:rPr>
            </w:pPr>
            <w:r w:rsidRPr="00872BCA">
              <w:rPr>
                <w:rFonts w:ascii="Sylfaen" w:hAnsi="Sylfaen"/>
                <w:sz w:val="16"/>
                <w:szCs w:val="16"/>
              </w:rPr>
              <w:t>1</w:t>
            </w:r>
            <w:r w:rsidR="00F220D2">
              <w:rPr>
                <w:rFonts w:ascii="Sylfaen" w:hAnsi="Sylfaen"/>
                <w:sz w:val="16"/>
                <w:szCs w:val="16"/>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1F864F2" w14:textId="5B797691" w:rsidR="003B1061" w:rsidRPr="0047564A" w:rsidRDefault="003B1061" w:rsidP="003B1061">
            <w:r w:rsidRPr="00067BF7">
              <w:rPr>
                <w:rFonts w:ascii="Calibri" w:hAnsi="Calibri" w:cs="Calibri"/>
                <w:color w:val="000000"/>
              </w:rPr>
              <w:t>Йогурт</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61458070" w14:textId="0F16B79D" w:rsidR="003B1061" w:rsidRPr="00FB20A6" w:rsidRDefault="003B1061" w:rsidP="003B1061">
            <w:pPr>
              <w:rPr>
                <w:sz w:val="18"/>
                <w:szCs w:val="18"/>
                <w:lang w:val="hy-AM"/>
              </w:rPr>
            </w:pPr>
            <w:r w:rsidRPr="00067BF7">
              <w:rPr>
                <w:rFonts w:ascii="Calibri" w:hAnsi="Calibri" w:cs="Calibri"/>
                <w:color w:val="000000"/>
              </w:rPr>
              <w:t>Йогурт</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25D3183" w14:textId="719E795A" w:rsidR="003B1061" w:rsidRPr="00805E91" w:rsidRDefault="003B1061" w:rsidP="003B1061">
            <w:pPr>
              <w:rPr>
                <w:rFonts w:ascii="GHEA Grapalat" w:hAnsi="GHEA Grapalat"/>
                <w:sz w:val="18"/>
                <w:szCs w:val="18"/>
              </w:rPr>
            </w:pPr>
            <w:r w:rsidRPr="00067BF7">
              <w:rPr>
                <w:rFonts w:ascii="Calibri" w:hAnsi="Calibri" w:cs="Calibri"/>
                <w:color w:val="000000"/>
              </w:rPr>
              <w:t>Йогурт</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402E0E01" w14:textId="349E0E25" w:rsidR="003B1061" w:rsidRPr="00805E91" w:rsidRDefault="00B91A47" w:rsidP="00503D3E">
            <w:pPr>
              <w:rPr>
                <w:rFonts w:ascii="GHEA Grapalat" w:hAnsi="GHEA Grapalat"/>
                <w:sz w:val="18"/>
                <w:szCs w:val="18"/>
              </w:rPr>
            </w:pPr>
            <w:r w:rsidRPr="00B91A47">
              <w:rPr>
                <w:rFonts w:ascii="GHEA Grapalat" w:hAnsi="GHEA Grapalat" w:cs="Calibri"/>
                <w:sz w:val="18"/>
                <w:szCs w:val="20"/>
              </w:rPr>
              <w:t>Из свежего коровьего молока, жирность не менее 3%, кислотность 65-1000Т, безопасность и маркировка согласно постановлению Правительства РА 2006г. Статья 9 Закона РА "О безопасности пищевых продуктов" и "Технический регламент требований к молоку, молочной продукции и их производству", утвержденные постановлением № 1925 от 21 декабря.</w:t>
            </w:r>
          </w:p>
        </w:tc>
      </w:tr>
      <w:tr w:rsidR="003B1061" w:rsidRPr="00805E91" w14:paraId="5797C3C2" w14:textId="77777777" w:rsidTr="009B08FA">
        <w:trPr>
          <w:trHeight w:val="116"/>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14A11B7" w14:textId="57E039ED" w:rsidR="003B1061" w:rsidRPr="00515D4B" w:rsidRDefault="00515D4B" w:rsidP="003B1061">
            <w:pPr>
              <w:jc w:val="center"/>
              <w:rPr>
                <w:rFonts w:ascii="Sylfaen" w:hAnsi="Sylfaen"/>
                <w:sz w:val="16"/>
                <w:szCs w:val="16"/>
                <w:lang w:val="en-US"/>
              </w:rPr>
            </w:pPr>
            <w:r>
              <w:rPr>
                <w:rFonts w:ascii="Sylfaen" w:hAnsi="Sylfaen"/>
                <w:sz w:val="16"/>
                <w:szCs w:val="16"/>
                <w:lang w:val="en-US"/>
              </w:rPr>
              <w:t>1</w:t>
            </w:r>
            <w:r w:rsidR="00F220D2">
              <w:rPr>
                <w:rFonts w:ascii="Sylfaen" w:hAnsi="Sylfaen"/>
                <w:sz w:val="16"/>
                <w:szCs w:val="16"/>
                <w:lang w:val="en-US"/>
              </w:rPr>
              <w:t>8</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1965547" w14:textId="2362E9C3" w:rsidR="003B1061" w:rsidRPr="0047564A" w:rsidRDefault="003B1061" w:rsidP="003B1061">
            <w:r w:rsidRPr="00067BF7">
              <w:rPr>
                <w:rFonts w:ascii="Calibri" w:hAnsi="Calibri" w:cs="Calibri"/>
                <w:color w:val="000000"/>
              </w:rPr>
              <w:t>Томатная паста</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14:paraId="7F523651" w14:textId="00EFBC15" w:rsidR="003B1061" w:rsidRPr="00805E91" w:rsidRDefault="003B1061" w:rsidP="003B1061">
            <w:pPr>
              <w:rPr>
                <w:rFonts w:ascii="GHEA Grapalat" w:hAnsi="GHEA Grapalat"/>
                <w:sz w:val="20"/>
                <w:szCs w:val="20"/>
              </w:rPr>
            </w:pPr>
            <w:r w:rsidRPr="00067BF7">
              <w:rPr>
                <w:rFonts w:ascii="Calibri" w:hAnsi="Calibri" w:cs="Calibri"/>
                <w:color w:val="000000"/>
              </w:rPr>
              <w:t>Томатная паста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FFAC41B" w14:textId="445A9226" w:rsidR="003B1061" w:rsidRPr="00805E91" w:rsidRDefault="003B1061" w:rsidP="003B1061">
            <w:pPr>
              <w:rPr>
                <w:rFonts w:ascii="GHEA Grapalat" w:hAnsi="GHEA Grapalat"/>
                <w:sz w:val="20"/>
                <w:szCs w:val="20"/>
              </w:rPr>
            </w:pPr>
            <w:r w:rsidRPr="00067BF7">
              <w:rPr>
                <w:rFonts w:ascii="Calibri" w:hAnsi="Calibri" w:cs="Calibri"/>
                <w:color w:val="000000"/>
              </w:rPr>
              <w:t>Томатная паста</w:t>
            </w:r>
          </w:p>
        </w:tc>
        <w:tc>
          <w:tcPr>
            <w:tcW w:w="9179" w:type="dxa"/>
            <w:tcBorders>
              <w:top w:val="single" w:sz="4" w:space="0" w:color="auto"/>
              <w:left w:val="single" w:sz="4" w:space="0" w:color="auto"/>
              <w:bottom w:val="single" w:sz="4" w:space="0" w:color="auto"/>
              <w:right w:val="single" w:sz="4" w:space="0" w:color="auto"/>
            </w:tcBorders>
            <w:shd w:val="clear" w:color="auto" w:fill="FFFFFF"/>
          </w:tcPr>
          <w:p w14:paraId="2241F66F" w14:textId="6BDD3948" w:rsidR="003B1061" w:rsidRPr="00805E91" w:rsidRDefault="00503D3E" w:rsidP="003B1061">
            <w:pPr>
              <w:rPr>
                <w:rFonts w:ascii="GHEA Grapalat" w:hAnsi="GHEA Grapalat"/>
                <w:sz w:val="20"/>
                <w:szCs w:val="20"/>
              </w:rPr>
            </w:pPr>
            <w:r w:rsidRPr="00503D3E">
              <w:rPr>
                <w:rFonts w:ascii="Sylfaen" w:hAnsi="Sylfaen" w:cs="Sylfaen"/>
                <w:sz w:val="20"/>
                <w:szCs w:val="20"/>
              </w:rPr>
              <w:t>Высокие или первые сорта, в стеклянной или металлической таре, фасовка до 10 дм3. Безопасность: согласно гигиеническим нормам N 2-III-4.9-01-2010 и статье 8 Закона РА "О безопасности пищевых продуктов".</w:t>
            </w:r>
          </w:p>
        </w:tc>
      </w:tr>
    </w:tbl>
    <w:p w14:paraId="56FAA46E" w14:textId="77777777" w:rsidR="008A041E" w:rsidRDefault="008A041E" w:rsidP="00033CCB">
      <w:pPr>
        <w:jc w:val="both"/>
        <w:rPr>
          <w:rFonts w:asciiTheme="minorHAnsi" w:hAnsiTheme="minorHAnsi"/>
          <w:sz w:val="20"/>
        </w:rPr>
      </w:pPr>
    </w:p>
    <w:p w14:paraId="71DA5732" w14:textId="77777777" w:rsidR="008A041E" w:rsidRDefault="008A041E" w:rsidP="00033CCB">
      <w:pPr>
        <w:jc w:val="both"/>
        <w:rPr>
          <w:rFonts w:asciiTheme="minorHAnsi" w:hAnsiTheme="minorHAnsi"/>
          <w:sz w:val="20"/>
        </w:rPr>
      </w:pPr>
    </w:p>
    <w:p w14:paraId="62A6A73A" w14:textId="77777777" w:rsidR="002D763B" w:rsidRPr="004A40B4" w:rsidRDefault="002D763B" w:rsidP="00033CCB">
      <w:pPr>
        <w:jc w:val="both"/>
        <w:rPr>
          <w:rFonts w:asciiTheme="minorHAnsi" w:hAnsiTheme="minorHAnsi"/>
          <w:sz w:val="20"/>
        </w:rPr>
      </w:pPr>
    </w:p>
    <w:p w14:paraId="03382C8C" w14:textId="77777777" w:rsidR="00033CCB" w:rsidRDefault="00033CCB" w:rsidP="00033CCB">
      <w:pPr>
        <w:jc w:val="both"/>
        <w:rPr>
          <w:rFonts w:asciiTheme="minorHAnsi" w:hAnsiTheme="minorHAnsi"/>
          <w:sz w:val="20"/>
          <w:lang w:val="hy-AM"/>
        </w:rPr>
      </w:pPr>
    </w:p>
    <w:p w14:paraId="1D11A1F2" w14:textId="77777777" w:rsidR="00033CCB" w:rsidRDefault="00033CCB" w:rsidP="00033CCB">
      <w:pPr>
        <w:jc w:val="both"/>
        <w:rPr>
          <w:rFonts w:asciiTheme="minorHAnsi" w:hAnsiTheme="minorHAnsi"/>
          <w:sz w:val="20"/>
          <w:lang w:val="hy-AM"/>
        </w:rPr>
      </w:pPr>
    </w:p>
    <w:p w14:paraId="487E8567" w14:textId="77777777" w:rsidR="00033CCB" w:rsidRDefault="00033CCB" w:rsidP="00033CCB">
      <w:pPr>
        <w:jc w:val="both"/>
        <w:rPr>
          <w:rFonts w:asciiTheme="minorHAnsi" w:hAnsiTheme="minorHAnsi"/>
          <w:sz w:val="20"/>
          <w:lang w:val="hy-AM"/>
        </w:rPr>
      </w:pPr>
    </w:p>
    <w:p w14:paraId="38D08BA6" w14:textId="77777777" w:rsidR="00033CCB" w:rsidRDefault="00033CCB" w:rsidP="00033CCB">
      <w:pPr>
        <w:jc w:val="both"/>
        <w:rPr>
          <w:rFonts w:asciiTheme="minorHAnsi" w:hAnsiTheme="minorHAnsi"/>
          <w:sz w:val="20"/>
          <w:lang w:val="hy-AM"/>
        </w:rPr>
      </w:pPr>
    </w:p>
    <w:p w14:paraId="338A20DE" w14:textId="77777777" w:rsidR="00033CCB" w:rsidRDefault="00033CCB" w:rsidP="00033CCB">
      <w:pPr>
        <w:jc w:val="both"/>
        <w:rPr>
          <w:rFonts w:asciiTheme="minorHAnsi" w:hAnsiTheme="minorHAnsi"/>
          <w:sz w:val="20"/>
          <w:lang w:val="hy-AM"/>
        </w:rPr>
      </w:pPr>
    </w:p>
    <w:p w14:paraId="551BBC04" w14:textId="77777777" w:rsidR="00033CCB" w:rsidRDefault="00033CCB" w:rsidP="00033CCB">
      <w:pPr>
        <w:jc w:val="both"/>
        <w:rPr>
          <w:rFonts w:asciiTheme="minorHAnsi" w:hAnsiTheme="minorHAnsi"/>
          <w:sz w:val="20"/>
          <w:lang w:val="hy-AM"/>
        </w:rPr>
      </w:pPr>
    </w:p>
    <w:p w14:paraId="2408B75A" w14:textId="77777777" w:rsidR="00033CCB" w:rsidRDefault="00033CCB" w:rsidP="00033CCB">
      <w:pPr>
        <w:jc w:val="both"/>
        <w:rPr>
          <w:rFonts w:asciiTheme="minorHAnsi" w:hAnsiTheme="minorHAnsi"/>
          <w:sz w:val="20"/>
          <w:lang w:val="hy-AM"/>
        </w:rPr>
      </w:pPr>
    </w:p>
    <w:p w14:paraId="7D6EBFA0" w14:textId="77777777" w:rsidR="00033CCB" w:rsidRDefault="00033CCB" w:rsidP="00033CCB">
      <w:pPr>
        <w:jc w:val="both"/>
        <w:rPr>
          <w:rFonts w:asciiTheme="minorHAnsi" w:hAnsiTheme="minorHAnsi"/>
          <w:sz w:val="20"/>
          <w:lang w:val="hy-AM"/>
        </w:rPr>
      </w:pPr>
    </w:p>
    <w:p w14:paraId="1CBA455A" w14:textId="77777777" w:rsidR="00033CCB" w:rsidRDefault="00033CCB" w:rsidP="00033CCB">
      <w:pPr>
        <w:jc w:val="both"/>
        <w:rPr>
          <w:rFonts w:asciiTheme="minorHAnsi" w:hAnsiTheme="minorHAnsi"/>
          <w:sz w:val="20"/>
          <w:lang w:val="hy-AM"/>
        </w:rPr>
      </w:pPr>
    </w:p>
    <w:p w14:paraId="31035AA6" w14:textId="77777777" w:rsidR="00033CCB" w:rsidRDefault="00033CCB" w:rsidP="00033CCB">
      <w:pPr>
        <w:jc w:val="both"/>
        <w:rPr>
          <w:rFonts w:asciiTheme="minorHAnsi" w:hAnsiTheme="minorHAnsi"/>
          <w:sz w:val="20"/>
          <w:lang w:val="hy-AM"/>
        </w:rPr>
      </w:pPr>
    </w:p>
    <w:p w14:paraId="68B95AAF" w14:textId="77777777" w:rsidR="00033CCB" w:rsidRDefault="00033CCB" w:rsidP="00033CCB">
      <w:pPr>
        <w:jc w:val="both"/>
        <w:rPr>
          <w:rFonts w:asciiTheme="minorHAnsi" w:hAnsiTheme="minorHAnsi"/>
          <w:sz w:val="20"/>
          <w:lang w:val="hy-AM"/>
        </w:rPr>
      </w:pPr>
    </w:p>
    <w:p w14:paraId="29D8D73F" w14:textId="77777777" w:rsidR="00033CCB" w:rsidRDefault="00033CCB" w:rsidP="00033CCB">
      <w:pPr>
        <w:jc w:val="both"/>
        <w:rPr>
          <w:rFonts w:asciiTheme="minorHAnsi" w:hAnsiTheme="minorHAnsi"/>
          <w:sz w:val="20"/>
          <w:lang w:val="hy-AM"/>
        </w:rPr>
      </w:pPr>
    </w:p>
    <w:p w14:paraId="7EC66666" w14:textId="77777777" w:rsidR="00033CCB" w:rsidRDefault="00033CCB" w:rsidP="00033CCB">
      <w:pPr>
        <w:jc w:val="both"/>
        <w:rPr>
          <w:rFonts w:asciiTheme="minorHAnsi" w:hAnsiTheme="minorHAnsi"/>
          <w:sz w:val="20"/>
          <w:lang w:val="hy-AM"/>
        </w:rPr>
      </w:pPr>
    </w:p>
    <w:p w14:paraId="1C534115" w14:textId="77777777" w:rsidR="00033CCB" w:rsidRDefault="00033CCB" w:rsidP="00033CCB">
      <w:pPr>
        <w:jc w:val="both"/>
        <w:rPr>
          <w:rFonts w:asciiTheme="minorHAnsi" w:hAnsiTheme="minorHAnsi"/>
          <w:sz w:val="20"/>
          <w:lang w:val="hy-AM"/>
        </w:rPr>
      </w:pPr>
    </w:p>
    <w:p w14:paraId="40F47701" w14:textId="77777777" w:rsidR="00033CCB" w:rsidRDefault="00033CCB" w:rsidP="00033CCB">
      <w:pPr>
        <w:jc w:val="both"/>
        <w:rPr>
          <w:rFonts w:asciiTheme="minorHAnsi" w:hAnsiTheme="minorHAnsi"/>
          <w:sz w:val="20"/>
          <w:lang w:val="hy-AM"/>
        </w:rPr>
      </w:pPr>
    </w:p>
    <w:p w14:paraId="2BC7B5EC" w14:textId="77777777" w:rsidR="00AC3943" w:rsidRPr="00033CCB" w:rsidRDefault="00AC3943" w:rsidP="00B46D58">
      <w:pPr>
        <w:widowControl w:val="0"/>
        <w:jc w:val="both"/>
        <w:rPr>
          <w:rStyle w:val="CharCharCharChar1"/>
          <w:lang w:val="hy-AM"/>
        </w:rPr>
      </w:pPr>
    </w:p>
    <w:p w14:paraId="7FA94C49" w14:textId="77777777" w:rsidR="00AC3943" w:rsidRPr="00033CCB" w:rsidRDefault="00AC3943" w:rsidP="00B46D58">
      <w:pPr>
        <w:widowControl w:val="0"/>
        <w:jc w:val="both"/>
        <w:rPr>
          <w:rStyle w:val="CharCharCharChar1"/>
        </w:rPr>
      </w:pPr>
    </w:p>
    <w:p w14:paraId="6D97861F" w14:textId="77777777" w:rsidR="00AC3943" w:rsidRPr="00033CCB" w:rsidRDefault="00AC3943" w:rsidP="00B46D58">
      <w:pPr>
        <w:widowControl w:val="0"/>
        <w:jc w:val="both"/>
        <w:rPr>
          <w:rStyle w:val="CharCharCharChar1"/>
        </w:rPr>
      </w:pPr>
    </w:p>
    <w:p w14:paraId="709E8890" w14:textId="77777777" w:rsidR="00AC3943" w:rsidRPr="00033CCB" w:rsidRDefault="00AC3943" w:rsidP="00B46D58">
      <w:pPr>
        <w:widowControl w:val="0"/>
        <w:jc w:val="both"/>
        <w:rPr>
          <w:rStyle w:val="CharCharCharChar1"/>
        </w:rPr>
      </w:pPr>
    </w:p>
    <w:p w14:paraId="03EE6F4B" w14:textId="77777777" w:rsidR="00AC3943" w:rsidRPr="00033CCB" w:rsidRDefault="00AC3943" w:rsidP="00B46D58">
      <w:pPr>
        <w:widowControl w:val="0"/>
        <w:jc w:val="both"/>
        <w:rPr>
          <w:rStyle w:val="CharCharCharChar1"/>
        </w:rPr>
      </w:pPr>
    </w:p>
    <w:p w14:paraId="21614DD7" w14:textId="77777777" w:rsidR="00F40A26" w:rsidRDefault="00F40A26" w:rsidP="00B46D58">
      <w:pPr>
        <w:widowControl w:val="0"/>
        <w:jc w:val="both"/>
        <w:rPr>
          <w:rStyle w:val="CharCharCharChar1"/>
        </w:rPr>
      </w:pPr>
    </w:p>
    <w:p w14:paraId="23613C21" w14:textId="77777777" w:rsidR="00F40A26" w:rsidRDefault="00F40A26" w:rsidP="00B46D58">
      <w:pPr>
        <w:widowControl w:val="0"/>
        <w:jc w:val="both"/>
        <w:rPr>
          <w:rStyle w:val="CharCharCharChar1"/>
        </w:rPr>
      </w:pPr>
    </w:p>
    <w:p w14:paraId="68F676DC" w14:textId="77777777" w:rsidR="00F40A26" w:rsidRDefault="00F40A26" w:rsidP="00B46D58">
      <w:pPr>
        <w:widowControl w:val="0"/>
        <w:jc w:val="both"/>
        <w:rPr>
          <w:rStyle w:val="CharCharCharChar1"/>
        </w:rPr>
      </w:pPr>
    </w:p>
    <w:p w14:paraId="32194AA2" w14:textId="77777777" w:rsidR="00F40A26" w:rsidRDefault="00F40A26" w:rsidP="00B46D58">
      <w:pPr>
        <w:widowControl w:val="0"/>
        <w:jc w:val="both"/>
        <w:rPr>
          <w:rStyle w:val="CharCharCharChar1"/>
        </w:rPr>
      </w:pPr>
    </w:p>
    <w:p w14:paraId="2DE1C004" w14:textId="77777777" w:rsidR="00F40A26" w:rsidRDefault="00F40A26" w:rsidP="00B46D58">
      <w:pPr>
        <w:widowControl w:val="0"/>
        <w:jc w:val="both"/>
        <w:rPr>
          <w:rStyle w:val="CharCharCharChar1"/>
        </w:rPr>
      </w:pPr>
    </w:p>
    <w:p w14:paraId="5AA008DF" w14:textId="77777777" w:rsidR="00F40A26" w:rsidRDefault="00F40A26" w:rsidP="00B46D58">
      <w:pPr>
        <w:widowControl w:val="0"/>
        <w:jc w:val="both"/>
        <w:rPr>
          <w:rStyle w:val="CharCharCharChar1"/>
        </w:rPr>
      </w:pPr>
    </w:p>
    <w:p w14:paraId="206E642D" w14:textId="77777777" w:rsidR="00F40A26" w:rsidRDefault="00F40A26" w:rsidP="00B46D58">
      <w:pPr>
        <w:widowControl w:val="0"/>
        <w:jc w:val="both"/>
        <w:rPr>
          <w:rStyle w:val="CharCharCharChar1"/>
        </w:rPr>
      </w:pPr>
    </w:p>
    <w:p w14:paraId="6B1D8C4C" w14:textId="77777777" w:rsidR="00F40A26" w:rsidRDefault="00F40A26" w:rsidP="00B46D58">
      <w:pPr>
        <w:widowControl w:val="0"/>
        <w:jc w:val="both"/>
        <w:rPr>
          <w:rStyle w:val="CharCharCharChar1"/>
        </w:rPr>
      </w:pPr>
    </w:p>
    <w:p w14:paraId="6FF863EE" w14:textId="77777777" w:rsidR="00F40A26" w:rsidRDefault="00F40A26" w:rsidP="00B46D58">
      <w:pPr>
        <w:widowControl w:val="0"/>
        <w:jc w:val="both"/>
        <w:rPr>
          <w:rStyle w:val="CharCharCharChar1"/>
        </w:rPr>
      </w:pPr>
    </w:p>
    <w:p w14:paraId="58729F06" w14:textId="77777777" w:rsidR="00F40A26" w:rsidRDefault="00F40A26" w:rsidP="00B46D58">
      <w:pPr>
        <w:widowControl w:val="0"/>
        <w:jc w:val="both"/>
        <w:rPr>
          <w:rStyle w:val="CharCharCharChar1"/>
        </w:rPr>
      </w:pPr>
    </w:p>
    <w:p w14:paraId="2F3E2257" w14:textId="77777777" w:rsidR="00F40A26" w:rsidRDefault="00F40A26" w:rsidP="00B46D58">
      <w:pPr>
        <w:widowControl w:val="0"/>
        <w:jc w:val="both"/>
        <w:rPr>
          <w:rStyle w:val="CharCharCharChar1"/>
        </w:rPr>
      </w:pPr>
    </w:p>
    <w:p w14:paraId="1C121E84" w14:textId="77777777" w:rsidR="00F40A26" w:rsidRDefault="00F40A26" w:rsidP="00B46D58">
      <w:pPr>
        <w:widowControl w:val="0"/>
        <w:jc w:val="both"/>
        <w:rPr>
          <w:rStyle w:val="CharCharCharChar1"/>
        </w:rPr>
      </w:pPr>
    </w:p>
    <w:p w14:paraId="17BBE5E8" w14:textId="77777777" w:rsidR="00F40A26" w:rsidRDefault="00F40A26" w:rsidP="00B46D58">
      <w:pPr>
        <w:widowControl w:val="0"/>
        <w:jc w:val="both"/>
        <w:rPr>
          <w:rStyle w:val="CharCharCharChar1"/>
        </w:rPr>
      </w:pPr>
    </w:p>
    <w:p w14:paraId="3F72CC13" w14:textId="77777777" w:rsidR="00F40A26" w:rsidRDefault="00F40A26" w:rsidP="00B46D58">
      <w:pPr>
        <w:widowControl w:val="0"/>
        <w:jc w:val="both"/>
        <w:rPr>
          <w:rStyle w:val="CharCharCharChar1"/>
        </w:rPr>
      </w:pPr>
    </w:p>
    <w:p w14:paraId="0C06C9AE" w14:textId="77777777" w:rsidR="00F40A26" w:rsidRDefault="00F40A26" w:rsidP="00B46D58">
      <w:pPr>
        <w:widowControl w:val="0"/>
        <w:jc w:val="both"/>
        <w:rPr>
          <w:rStyle w:val="CharCharCharChar1"/>
        </w:rPr>
      </w:pPr>
    </w:p>
    <w:p w14:paraId="23967968" w14:textId="77777777" w:rsidR="00F40A26" w:rsidRDefault="00F40A26" w:rsidP="00B46D58">
      <w:pPr>
        <w:widowControl w:val="0"/>
        <w:jc w:val="both"/>
        <w:rPr>
          <w:rStyle w:val="CharCharCharChar1"/>
        </w:rPr>
      </w:pPr>
    </w:p>
    <w:p w14:paraId="786227FD" w14:textId="77777777" w:rsidR="00F40A26" w:rsidRDefault="00F40A26" w:rsidP="00B46D58">
      <w:pPr>
        <w:widowControl w:val="0"/>
        <w:jc w:val="both"/>
        <w:rPr>
          <w:rStyle w:val="CharCharCharChar1"/>
        </w:rPr>
      </w:pPr>
    </w:p>
    <w:p w14:paraId="1E33A1C9" w14:textId="77777777" w:rsidR="00F40A26" w:rsidRDefault="00F40A26" w:rsidP="00B46D58">
      <w:pPr>
        <w:widowControl w:val="0"/>
        <w:jc w:val="both"/>
        <w:rPr>
          <w:rStyle w:val="CharCharCharChar1"/>
        </w:rPr>
      </w:pPr>
    </w:p>
    <w:p w14:paraId="4D3433C6" w14:textId="77777777" w:rsidR="00F40A26" w:rsidRDefault="00F40A26" w:rsidP="00B46D58">
      <w:pPr>
        <w:widowControl w:val="0"/>
        <w:jc w:val="both"/>
        <w:rPr>
          <w:rStyle w:val="CharCharCharChar1"/>
        </w:rPr>
      </w:pPr>
    </w:p>
    <w:p w14:paraId="01872A81" w14:textId="77777777" w:rsidR="00F40A26" w:rsidRDefault="00F40A26" w:rsidP="00B46D58">
      <w:pPr>
        <w:widowControl w:val="0"/>
        <w:jc w:val="both"/>
        <w:rPr>
          <w:rStyle w:val="CharCharCharChar1"/>
        </w:rPr>
      </w:pPr>
    </w:p>
    <w:p w14:paraId="0AEC1353" w14:textId="77777777" w:rsidR="00F40A26" w:rsidRDefault="00F40A26" w:rsidP="00B46D58">
      <w:pPr>
        <w:widowControl w:val="0"/>
        <w:jc w:val="both"/>
        <w:rPr>
          <w:rStyle w:val="CharCharCharChar1"/>
        </w:rPr>
      </w:pPr>
    </w:p>
    <w:p w14:paraId="38F19320" w14:textId="77777777" w:rsidR="00F40A26" w:rsidRDefault="00F40A26" w:rsidP="00B46D58">
      <w:pPr>
        <w:widowControl w:val="0"/>
        <w:jc w:val="both"/>
        <w:rPr>
          <w:rStyle w:val="CharCharCharChar1"/>
        </w:rPr>
      </w:pPr>
    </w:p>
    <w:p w14:paraId="4BF6BA5E" w14:textId="77777777" w:rsidR="00F40A26" w:rsidRDefault="00F40A26" w:rsidP="00B46D58">
      <w:pPr>
        <w:widowControl w:val="0"/>
        <w:jc w:val="both"/>
        <w:rPr>
          <w:rStyle w:val="CharCharCharChar1"/>
        </w:rPr>
      </w:pPr>
    </w:p>
    <w:p w14:paraId="04EA1F50" w14:textId="77777777" w:rsidR="00F40A26" w:rsidRDefault="00F40A26" w:rsidP="00B46D58">
      <w:pPr>
        <w:widowControl w:val="0"/>
        <w:jc w:val="both"/>
        <w:rPr>
          <w:rStyle w:val="CharCharCharChar1"/>
        </w:rPr>
      </w:pPr>
    </w:p>
    <w:p w14:paraId="707C22FF" w14:textId="77777777" w:rsidR="00F40A26" w:rsidRDefault="00F40A26" w:rsidP="00B46D58">
      <w:pPr>
        <w:widowControl w:val="0"/>
        <w:jc w:val="both"/>
        <w:rPr>
          <w:rStyle w:val="CharCharCharChar1"/>
        </w:rPr>
      </w:pPr>
    </w:p>
    <w:p w14:paraId="67F2812A" w14:textId="77777777" w:rsidR="00F40A26" w:rsidRDefault="00F40A26" w:rsidP="00B46D58">
      <w:pPr>
        <w:widowControl w:val="0"/>
        <w:jc w:val="both"/>
        <w:rPr>
          <w:rStyle w:val="CharCharCharChar1"/>
        </w:rPr>
      </w:pPr>
    </w:p>
    <w:p w14:paraId="32E7340D" w14:textId="77777777" w:rsidR="00F40A26" w:rsidRDefault="00F40A26" w:rsidP="00B46D58">
      <w:pPr>
        <w:widowControl w:val="0"/>
        <w:jc w:val="both"/>
        <w:rPr>
          <w:rStyle w:val="CharCharCharChar1"/>
        </w:rPr>
      </w:pPr>
    </w:p>
    <w:p w14:paraId="141E53DD" w14:textId="77777777" w:rsidR="00F40A26" w:rsidRDefault="00F40A26" w:rsidP="00B46D58">
      <w:pPr>
        <w:widowControl w:val="0"/>
        <w:jc w:val="both"/>
        <w:rPr>
          <w:rStyle w:val="CharCharCharChar1"/>
        </w:rPr>
      </w:pPr>
    </w:p>
    <w:p w14:paraId="62CBAF71" w14:textId="77777777" w:rsidR="00F40A26" w:rsidRDefault="00F40A26" w:rsidP="00B46D58">
      <w:pPr>
        <w:widowControl w:val="0"/>
        <w:jc w:val="both"/>
        <w:rPr>
          <w:rStyle w:val="CharCharCharChar1"/>
        </w:rPr>
      </w:pPr>
    </w:p>
    <w:p w14:paraId="5DA6B68A" w14:textId="6A83F144" w:rsidR="00C5000A" w:rsidRPr="00C5000A" w:rsidRDefault="00C5000A" w:rsidP="00B46D58">
      <w:pPr>
        <w:widowControl w:val="0"/>
        <w:jc w:val="both"/>
        <w:rPr>
          <w:rFonts w:ascii="GHEA Grapalat" w:hAnsi="GHEA Grapalat"/>
        </w:rPr>
      </w:pPr>
      <w:r>
        <w:rPr>
          <w:rStyle w:val="CharCharCharChar1"/>
        </w:rPr>
        <w:t>выбранный участник не согласен поставить товар в более короткий срок. Срок поставки не может превышать 15 декабря данного года. ********** Если договор заключен на основании части 6 статьи 15 Закона РА «О закупках», то исчисление срока в графе осуществляется, начиная с даты заключения договора. сила соглашения между сторонами в случае финансовых средств.</w:t>
      </w: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0D857B6" w14:textId="77777777" w:rsidTr="00E22E51">
        <w:trPr>
          <w:jc w:val="center"/>
        </w:trPr>
        <w:tc>
          <w:tcPr>
            <w:tcW w:w="4536" w:type="dxa"/>
          </w:tcPr>
          <w:p w14:paraId="5FB5B7BA"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956547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5FF3BA7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4454185"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0FEF6070" w14:textId="77777777" w:rsidR="00071D1C" w:rsidRPr="00B138F3" w:rsidRDefault="00071D1C" w:rsidP="00B46D58">
            <w:pPr>
              <w:widowControl w:val="0"/>
              <w:jc w:val="center"/>
              <w:rPr>
                <w:rFonts w:ascii="GHEA Grapalat" w:hAnsi="GHEA Grapalat"/>
              </w:rPr>
            </w:pPr>
          </w:p>
        </w:tc>
        <w:tc>
          <w:tcPr>
            <w:tcW w:w="4343" w:type="dxa"/>
          </w:tcPr>
          <w:p w14:paraId="6D53695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33FD722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1D11B8C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BE9BBD9"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66A9BFD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930F246" w14:textId="5B4080CB" w:rsidR="00071D1C" w:rsidRPr="00D17CD5" w:rsidRDefault="00D17CD5" w:rsidP="00D17CD5">
      <w:pPr>
        <w:pStyle w:val="a3"/>
        <w:spacing w:line="240" w:lineRule="auto"/>
        <w:jc w:val="right"/>
        <w:rPr>
          <w:rFonts w:ascii="GHEA Grapalat" w:hAnsi="GHEA Grapalat"/>
          <w:b/>
          <w:i w:val="0"/>
          <w:lang w:val="af-ZA"/>
        </w:rPr>
      </w:pPr>
      <w:r w:rsidRPr="00EC4863">
        <w:rPr>
          <w:rFonts w:ascii="Sylfaen" w:hAnsi="Sylfaen"/>
          <w:b/>
          <w:bCs/>
        </w:rPr>
        <w:t>ՀՀԿՄԱ</w:t>
      </w:r>
      <w:r w:rsidRPr="00EC4863">
        <w:rPr>
          <w:rFonts w:ascii="Sylfaen" w:hAnsi="Sylfaen"/>
          <w:b/>
          <w:bCs/>
          <w:lang w:val="af-ZA"/>
        </w:rPr>
        <w:t>7</w:t>
      </w:r>
      <w:r w:rsidRPr="00EC4863">
        <w:rPr>
          <w:rFonts w:ascii="Sylfaen" w:hAnsi="Sylfaen"/>
          <w:b/>
          <w:bCs/>
        </w:rPr>
        <w:t>ՀԴ</w:t>
      </w:r>
      <w:r w:rsidRPr="00EC4863">
        <w:rPr>
          <w:rFonts w:ascii="Sylfaen" w:hAnsi="Sylfaen"/>
          <w:b/>
          <w:bCs/>
          <w:lang w:val="af-ZA"/>
        </w:rPr>
        <w:t xml:space="preserve">-ԳՀ- </w:t>
      </w:r>
      <w:r w:rsidRPr="00EC4863">
        <w:rPr>
          <w:rFonts w:ascii="Sylfaen" w:hAnsi="Sylfaen"/>
          <w:b/>
          <w:bCs/>
        </w:rPr>
        <w:t>ԱՊՁԲ</w:t>
      </w:r>
      <w:r w:rsidRPr="00EC4863">
        <w:rPr>
          <w:rFonts w:ascii="Sylfaen" w:hAnsi="Sylfaen"/>
          <w:b/>
          <w:bCs/>
          <w:lang w:val="af-ZA"/>
        </w:rPr>
        <w:t>-202</w:t>
      </w:r>
      <w:r w:rsidR="00561760">
        <w:rPr>
          <w:rFonts w:ascii="Sylfaen" w:hAnsi="Sylfaen"/>
          <w:b/>
          <w:bCs/>
          <w:lang w:val="af-ZA"/>
        </w:rPr>
        <w:t>6</w:t>
      </w:r>
      <w:r w:rsidRPr="00EC4863">
        <w:rPr>
          <w:rFonts w:ascii="Sylfaen" w:hAnsi="Sylfaen"/>
          <w:b/>
          <w:bCs/>
          <w:lang w:val="af-ZA"/>
        </w:rPr>
        <w:t>0</w:t>
      </w:r>
      <w:r w:rsidR="008A041E">
        <w:rPr>
          <w:rFonts w:ascii="Sylfaen" w:hAnsi="Sylfaen"/>
          <w:b/>
          <w:bCs/>
          <w:lang w:val="af-ZA"/>
        </w:rPr>
        <w:t>1</w:t>
      </w:r>
      <w:r>
        <w:rPr>
          <w:rFonts w:ascii="GHEA Grapalat" w:hAnsi="GHEA Grapalat"/>
          <w:b/>
          <w:i w:val="0"/>
          <w:lang w:val="af-ZA"/>
        </w:rPr>
        <w:t xml:space="preserve">  </w:t>
      </w:r>
      <w:r w:rsidR="00AC3943">
        <w:rPr>
          <w:rFonts w:ascii="Arial Unicode" w:hAnsi="Arial Unicode"/>
          <w:lang w:val="es-ES"/>
        </w:rPr>
        <w:t xml:space="preserve"> </w:t>
      </w:r>
      <w:r w:rsidR="00071D1C" w:rsidRPr="00B138F3">
        <w:rPr>
          <w:rFonts w:ascii="GHEA Grapalat" w:hAnsi="GHEA Grapalat"/>
        </w:rPr>
        <w:t xml:space="preserve">к Договору под кодом </w:t>
      </w:r>
      <w:r w:rsidR="005A57B8" w:rsidRPr="00B138F3">
        <w:rPr>
          <w:rFonts w:ascii="GHEA Grapalat" w:hAnsi="GHEA Grapalat"/>
        </w:rPr>
        <w:br/>
      </w:r>
      <w:r w:rsidR="00071D1C" w:rsidRPr="00B138F3">
        <w:rPr>
          <w:rFonts w:ascii="GHEA Grapalat" w:hAnsi="GHEA Grapalat"/>
        </w:rPr>
        <w:t xml:space="preserve">заключенному </w:t>
      </w:r>
      <w:r w:rsidR="006132ED" w:rsidRPr="00B138F3">
        <w:rPr>
          <w:rFonts w:ascii="GHEA Grapalat" w:hAnsi="GHEA Grapalat"/>
        </w:rPr>
        <w:t>"</w:t>
      </w:r>
      <w:r w:rsidR="00D52566" w:rsidRPr="00B138F3">
        <w:rPr>
          <w:rFonts w:ascii="GHEA Grapalat" w:hAnsi="GHEA Grapalat"/>
        </w:rPr>
        <w:tab/>
      </w:r>
      <w:r w:rsidR="006132ED" w:rsidRPr="00B138F3">
        <w:rPr>
          <w:rFonts w:ascii="GHEA Grapalat" w:hAnsi="GHEA Grapalat"/>
        </w:rPr>
        <w:t>"</w:t>
      </w:r>
      <w:r w:rsidR="00D52566" w:rsidRPr="00B138F3">
        <w:rPr>
          <w:rFonts w:ascii="GHEA Grapalat" w:hAnsi="GHEA Grapalat"/>
        </w:rPr>
        <w:tab/>
      </w:r>
      <w:r w:rsidR="00071D1C" w:rsidRPr="00B138F3">
        <w:rPr>
          <w:rFonts w:ascii="GHEA Grapalat" w:hAnsi="GHEA Grapalat"/>
        </w:rPr>
        <w:t>20</w:t>
      </w:r>
      <w:r w:rsidR="00D52566" w:rsidRPr="00B138F3">
        <w:rPr>
          <w:rFonts w:ascii="GHEA Grapalat" w:hAnsi="GHEA Grapalat"/>
        </w:rPr>
        <w:tab/>
      </w:r>
      <w:r w:rsidR="00071D1C" w:rsidRPr="00B138F3">
        <w:rPr>
          <w:rFonts w:ascii="GHEA Grapalat" w:hAnsi="GHEA Grapalat"/>
        </w:rPr>
        <w:t>г.</w:t>
      </w:r>
    </w:p>
    <w:p w14:paraId="05CB1B22"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3"/>
        <w:t>*</w:t>
      </w:r>
    </w:p>
    <w:p w14:paraId="5BDCA79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2106"/>
        <w:gridCol w:w="1462"/>
        <w:gridCol w:w="984"/>
        <w:gridCol w:w="995"/>
        <w:gridCol w:w="706"/>
        <w:gridCol w:w="851"/>
        <w:gridCol w:w="541"/>
        <w:gridCol w:w="605"/>
        <w:gridCol w:w="708"/>
        <w:gridCol w:w="840"/>
        <w:gridCol w:w="891"/>
        <w:gridCol w:w="855"/>
        <w:gridCol w:w="985"/>
        <w:gridCol w:w="857"/>
        <w:gridCol w:w="806"/>
      </w:tblGrid>
      <w:tr w:rsidR="00B138F3" w:rsidRPr="00B138F3" w14:paraId="3746F2BE" w14:textId="77777777" w:rsidTr="00AC3943">
        <w:trPr>
          <w:trHeight w:val="305"/>
          <w:jc w:val="center"/>
        </w:trPr>
        <w:tc>
          <w:tcPr>
            <w:tcW w:w="15905" w:type="dxa"/>
            <w:gridSpan w:val="16"/>
          </w:tcPr>
          <w:p w14:paraId="3B1532B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2D3921BA" w14:textId="77777777" w:rsidTr="00503D3E">
        <w:trPr>
          <w:trHeight w:val="747"/>
          <w:jc w:val="center"/>
        </w:trPr>
        <w:tc>
          <w:tcPr>
            <w:tcW w:w="1713" w:type="dxa"/>
            <w:vAlign w:val="center"/>
          </w:tcPr>
          <w:p w14:paraId="37DB243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06" w:type="dxa"/>
            <w:vAlign w:val="center"/>
          </w:tcPr>
          <w:p w14:paraId="6D09068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62" w:type="dxa"/>
            <w:vAlign w:val="center"/>
          </w:tcPr>
          <w:p w14:paraId="0E4B695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24" w:type="dxa"/>
            <w:gridSpan w:val="13"/>
            <w:vAlign w:val="center"/>
          </w:tcPr>
          <w:p w14:paraId="7E160134"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C5000A" w:rsidRPr="00C5000A">
              <w:rPr>
                <w:rFonts w:ascii="GHEA Grapalat" w:hAnsi="GHEA Grapalat"/>
                <w:sz w:val="16"/>
                <w:szCs w:val="16"/>
              </w:rPr>
              <w:t>22</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4"/>
              <w:t>**</w:t>
            </w:r>
          </w:p>
        </w:tc>
      </w:tr>
      <w:tr w:rsidR="00B138F3" w:rsidRPr="00B138F3" w14:paraId="19189AFA" w14:textId="77777777" w:rsidTr="00503D3E">
        <w:trPr>
          <w:trHeight w:val="594"/>
          <w:jc w:val="center"/>
        </w:trPr>
        <w:tc>
          <w:tcPr>
            <w:tcW w:w="1713" w:type="dxa"/>
          </w:tcPr>
          <w:p w14:paraId="03CF9D8A" w14:textId="6A676FD8" w:rsidR="00071D1C" w:rsidRPr="00136C97" w:rsidRDefault="00071D1C" w:rsidP="00AC3943">
            <w:pPr>
              <w:widowControl w:val="0"/>
              <w:rPr>
                <w:rFonts w:ascii="GHEA Grapalat" w:hAnsi="GHEA Grapalat"/>
                <w:sz w:val="16"/>
                <w:szCs w:val="16"/>
              </w:rPr>
            </w:pPr>
          </w:p>
        </w:tc>
        <w:tc>
          <w:tcPr>
            <w:tcW w:w="2106" w:type="dxa"/>
          </w:tcPr>
          <w:p w14:paraId="4EDB56C1" w14:textId="77777777" w:rsidR="00071D1C" w:rsidRPr="00B138F3" w:rsidRDefault="00071D1C" w:rsidP="00B46D58">
            <w:pPr>
              <w:widowControl w:val="0"/>
              <w:jc w:val="center"/>
              <w:rPr>
                <w:rFonts w:ascii="GHEA Grapalat" w:hAnsi="GHEA Grapalat"/>
                <w:sz w:val="16"/>
                <w:szCs w:val="16"/>
              </w:rPr>
            </w:pPr>
          </w:p>
        </w:tc>
        <w:tc>
          <w:tcPr>
            <w:tcW w:w="1462" w:type="dxa"/>
          </w:tcPr>
          <w:p w14:paraId="4F9BF69D" w14:textId="77777777" w:rsidR="00071D1C" w:rsidRPr="00B138F3" w:rsidRDefault="00071D1C" w:rsidP="00B46D58">
            <w:pPr>
              <w:widowControl w:val="0"/>
              <w:jc w:val="center"/>
              <w:rPr>
                <w:rFonts w:ascii="GHEA Grapalat" w:hAnsi="GHEA Grapalat"/>
                <w:sz w:val="16"/>
                <w:szCs w:val="16"/>
              </w:rPr>
            </w:pPr>
          </w:p>
        </w:tc>
        <w:tc>
          <w:tcPr>
            <w:tcW w:w="984" w:type="dxa"/>
            <w:vAlign w:val="center"/>
          </w:tcPr>
          <w:p w14:paraId="2D50D05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5" w:type="dxa"/>
            <w:vAlign w:val="center"/>
          </w:tcPr>
          <w:p w14:paraId="10552AEB"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6" w:type="dxa"/>
            <w:vAlign w:val="center"/>
          </w:tcPr>
          <w:p w14:paraId="2E5C2B4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1" w:type="dxa"/>
            <w:vAlign w:val="center"/>
          </w:tcPr>
          <w:p w14:paraId="20F4F539"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1" w:type="dxa"/>
            <w:vAlign w:val="center"/>
          </w:tcPr>
          <w:p w14:paraId="7070488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14:paraId="1E9C0F9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8" w:type="dxa"/>
            <w:vAlign w:val="center"/>
          </w:tcPr>
          <w:p w14:paraId="640E90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0" w:type="dxa"/>
            <w:vAlign w:val="center"/>
          </w:tcPr>
          <w:p w14:paraId="1DBE38B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1" w:type="dxa"/>
            <w:vAlign w:val="center"/>
          </w:tcPr>
          <w:p w14:paraId="2593601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5" w:type="dxa"/>
            <w:vAlign w:val="center"/>
          </w:tcPr>
          <w:p w14:paraId="21D9F30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85" w:type="dxa"/>
            <w:vAlign w:val="center"/>
          </w:tcPr>
          <w:p w14:paraId="414D0E8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7" w:type="dxa"/>
            <w:vAlign w:val="center"/>
          </w:tcPr>
          <w:p w14:paraId="44328F8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6" w:type="dxa"/>
            <w:vAlign w:val="center"/>
          </w:tcPr>
          <w:p w14:paraId="62BA1DDD"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8A041E" w:rsidRPr="00B138F3" w14:paraId="58523447" w14:textId="77777777" w:rsidTr="00503D3E">
        <w:trPr>
          <w:trHeight w:val="404"/>
          <w:jc w:val="center"/>
        </w:trPr>
        <w:tc>
          <w:tcPr>
            <w:tcW w:w="1713" w:type="dxa"/>
            <w:vAlign w:val="center"/>
          </w:tcPr>
          <w:p w14:paraId="5FFE2DAE" w14:textId="687F4ED8" w:rsidR="008A041E" w:rsidRPr="00AC3943" w:rsidRDefault="008A041E" w:rsidP="008A041E">
            <w:pPr>
              <w:widowControl w:val="0"/>
              <w:jc w:val="center"/>
              <w:rPr>
                <w:rFonts w:ascii="GHEA Grapalat" w:hAnsi="GHEA Grapalat"/>
                <w:sz w:val="16"/>
                <w:szCs w:val="16"/>
                <w:lang w:val="en-US"/>
              </w:rPr>
            </w:pPr>
            <w:r>
              <w:rPr>
                <w:rFonts w:ascii="Arial LatArm" w:hAnsi="Arial LatArm"/>
                <w:sz w:val="20"/>
                <w:szCs w:val="20"/>
              </w:rPr>
              <w:t>1</w:t>
            </w:r>
          </w:p>
        </w:tc>
        <w:tc>
          <w:tcPr>
            <w:tcW w:w="2106" w:type="dxa"/>
          </w:tcPr>
          <w:p w14:paraId="352B4347" w14:textId="7139DAFD" w:rsidR="008A041E" w:rsidRPr="00B138F3" w:rsidRDefault="008A041E" w:rsidP="008A041E">
            <w:pPr>
              <w:widowControl w:val="0"/>
              <w:jc w:val="center"/>
              <w:rPr>
                <w:rFonts w:ascii="GHEA Grapalat" w:hAnsi="GHEA Grapalat"/>
                <w:sz w:val="16"/>
                <w:szCs w:val="16"/>
              </w:rPr>
            </w:pPr>
            <w:r>
              <w:rPr>
                <w:rFonts w:ascii="GHEA Grapalat" w:hAnsi="GHEA Grapalat" w:cs="GHEA Grapalat"/>
                <w:color w:val="000000"/>
                <w:sz w:val="20"/>
                <w:szCs w:val="20"/>
              </w:rPr>
              <w:t>15872400</w:t>
            </w:r>
          </w:p>
        </w:tc>
        <w:tc>
          <w:tcPr>
            <w:tcW w:w="1462" w:type="dxa"/>
          </w:tcPr>
          <w:p w14:paraId="53931D03" w14:textId="77777777" w:rsidR="008A041E" w:rsidRPr="00067BF7" w:rsidRDefault="008A041E" w:rsidP="008A041E">
            <w:pPr>
              <w:pStyle w:val="23"/>
              <w:widowControl w:val="0"/>
              <w:spacing w:after="120"/>
              <w:rPr>
                <w:rFonts w:ascii="GHEA Grapalat" w:hAnsi="GHEA Grapalat"/>
                <w:sz w:val="24"/>
                <w:szCs w:val="24"/>
                <w:u w:val="single"/>
                <w:vertAlign w:val="subscript"/>
              </w:rPr>
            </w:pPr>
            <w:r w:rsidRPr="00067BF7">
              <w:rPr>
                <w:rFonts w:ascii="GHEA Grapalat" w:hAnsi="GHEA Grapalat"/>
                <w:sz w:val="24"/>
                <w:szCs w:val="24"/>
                <w:u w:val="single"/>
                <w:vertAlign w:val="subscript"/>
              </w:rPr>
              <w:t>Соль:</w:t>
            </w:r>
          </w:p>
          <w:p w14:paraId="4DCCD4BB" w14:textId="77777777" w:rsidR="008A041E" w:rsidRPr="00067BF7" w:rsidRDefault="008A041E" w:rsidP="008A041E">
            <w:pPr>
              <w:pStyle w:val="23"/>
              <w:widowControl w:val="0"/>
              <w:spacing w:after="120"/>
              <w:rPr>
                <w:rFonts w:ascii="GHEA Grapalat" w:hAnsi="GHEA Grapalat"/>
                <w:sz w:val="24"/>
                <w:szCs w:val="24"/>
                <w:u w:val="single"/>
                <w:vertAlign w:val="subscript"/>
              </w:rPr>
            </w:pPr>
          </w:p>
          <w:p w14:paraId="57C0D72E" w14:textId="20EB7AA4" w:rsidR="008A041E" w:rsidRPr="00B138F3" w:rsidRDefault="008A041E" w:rsidP="008A041E">
            <w:pPr>
              <w:widowControl w:val="0"/>
              <w:jc w:val="center"/>
              <w:rPr>
                <w:rFonts w:ascii="GHEA Grapalat" w:hAnsi="GHEA Grapalat"/>
                <w:sz w:val="16"/>
                <w:szCs w:val="16"/>
              </w:rPr>
            </w:pPr>
          </w:p>
        </w:tc>
        <w:tc>
          <w:tcPr>
            <w:tcW w:w="984" w:type="dxa"/>
          </w:tcPr>
          <w:p w14:paraId="1C0BD821" w14:textId="46FDD642"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0D6F2A5B" w14:textId="13116D5C"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7CB899A8" w14:textId="1E9D0B8F"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50EBAF80" w14:textId="09D13C14"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7CB8A9DF" w14:textId="3AFA778D"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5359D130" w14:textId="35C91D1D"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37BAFDF9" w14:textId="7F6EA08C"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1BAE03A3" w14:textId="521211D8"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7DCE574F" w14:textId="7AE43D4A"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55" w:type="dxa"/>
          </w:tcPr>
          <w:p w14:paraId="6FF85C65" w14:textId="22BAF151"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985" w:type="dxa"/>
          </w:tcPr>
          <w:p w14:paraId="25FD81B5" w14:textId="5BF6E0C0"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57" w:type="dxa"/>
          </w:tcPr>
          <w:p w14:paraId="0965CFB4" w14:textId="219BBEED"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06" w:type="dxa"/>
          </w:tcPr>
          <w:p w14:paraId="21DDE2CA" w14:textId="3F7F64EB" w:rsidR="008A041E" w:rsidRPr="00B138F3" w:rsidRDefault="008A041E" w:rsidP="008A041E">
            <w:pPr>
              <w:widowControl w:val="0"/>
              <w:jc w:val="center"/>
              <w:rPr>
                <w:rFonts w:ascii="GHEA Grapalat" w:hAnsi="GHEA Grapalat"/>
                <w:b/>
                <w:sz w:val="16"/>
                <w:szCs w:val="16"/>
              </w:rPr>
            </w:pPr>
            <w:r w:rsidRPr="00F61FC5">
              <w:rPr>
                <w:rFonts w:ascii="Arial LatArm" w:hAnsi="Arial LatArm"/>
                <w:sz w:val="20"/>
                <w:lang w:val="pt-BR"/>
              </w:rPr>
              <w:t>%</w:t>
            </w:r>
          </w:p>
        </w:tc>
      </w:tr>
      <w:tr w:rsidR="008A041E" w:rsidRPr="00B138F3" w14:paraId="64DE6320" w14:textId="77777777" w:rsidTr="00503D3E">
        <w:trPr>
          <w:trHeight w:val="404"/>
          <w:jc w:val="center"/>
        </w:trPr>
        <w:tc>
          <w:tcPr>
            <w:tcW w:w="1713" w:type="dxa"/>
            <w:vAlign w:val="center"/>
          </w:tcPr>
          <w:p w14:paraId="4555BC3E" w14:textId="03C49C7F" w:rsidR="008A041E" w:rsidRDefault="008A041E" w:rsidP="008A041E">
            <w:pPr>
              <w:widowControl w:val="0"/>
              <w:jc w:val="center"/>
              <w:rPr>
                <w:rFonts w:ascii="Arial LatArm" w:hAnsi="Arial LatArm"/>
                <w:sz w:val="20"/>
                <w:szCs w:val="20"/>
              </w:rPr>
            </w:pPr>
            <w:r>
              <w:rPr>
                <w:rFonts w:ascii="Arial LatArm" w:hAnsi="Arial LatArm"/>
                <w:sz w:val="20"/>
                <w:szCs w:val="20"/>
              </w:rPr>
              <w:t>2</w:t>
            </w:r>
          </w:p>
        </w:tc>
        <w:tc>
          <w:tcPr>
            <w:tcW w:w="2106" w:type="dxa"/>
          </w:tcPr>
          <w:p w14:paraId="052375FC" w14:textId="2954421A"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15421100</w:t>
            </w:r>
          </w:p>
        </w:tc>
        <w:tc>
          <w:tcPr>
            <w:tcW w:w="1462" w:type="dxa"/>
          </w:tcPr>
          <w:p w14:paraId="3C7207C2" w14:textId="4DFF4A04" w:rsidR="008A041E" w:rsidRPr="00067BF7" w:rsidRDefault="008A041E" w:rsidP="008A041E">
            <w:pPr>
              <w:pStyle w:val="23"/>
              <w:widowControl w:val="0"/>
              <w:spacing w:after="120"/>
              <w:rPr>
                <w:rFonts w:ascii="GHEA Grapalat" w:hAnsi="GHEA Grapalat"/>
                <w:sz w:val="24"/>
                <w:szCs w:val="24"/>
                <w:u w:val="single"/>
                <w:vertAlign w:val="subscript"/>
              </w:rPr>
            </w:pPr>
            <w:r w:rsidRPr="00067BF7">
              <w:rPr>
                <w:rFonts w:ascii="Calibri" w:hAnsi="Calibri" w:cs="Calibri"/>
                <w:color w:val="000000"/>
              </w:rPr>
              <w:t>Подсолнечное масло</w:t>
            </w:r>
          </w:p>
        </w:tc>
        <w:tc>
          <w:tcPr>
            <w:tcW w:w="984" w:type="dxa"/>
          </w:tcPr>
          <w:p w14:paraId="7DA074B1" w14:textId="11EC59D0"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0FA994A1" w14:textId="333E402D"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77B78E5F" w14:textId="7630E05A"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57DDC0F4" w14:textId="4C1BCD03"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714046F3" w14:textId="6194D0B8"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49EED136" w14:textId="2517FA83"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69DCE50C" w14:textId="23F23B00"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5A4BF4CB" w14:textId="1ECE2673"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2EFAFE1E" w14:textId="060D2E0A"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55" w:type="dxa"/>
          </w:tcPr>
          <w:p w14:paraId="6DF38DBA" w14:textId="3D062B90"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985" w:type="dxa"/>
          </w:tcPr>
          <w:p w14:paraId="339107B1" w14:textId="42FA6886"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57" w:type="dxa"/>
          </w:tcPr>
          <w:p w14:paraId="5DE0D329" w14:textId="478C7D7A"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06" w:type="dxa"/>
          </w:tcPr>
          <w:p w14:paraId="1511BF23" w14:textId="2115E3DD" w:rsidR="008A041E" w:rsidRPr="00B138F3" w:rsidRDefault="008A041E" w:rsidP="008A041E">
            <w:pPr>
              <w:widowControl w:val="0"/>
              <w:jc w:val="center"/>
              <w:rPr>
                <w:rFonts w:ascii="GHEA Grapalat" w:hAnsi="GHEA Grapalat"/>
                <w:b/>
                <w:sz w:val="16"/>
                <w:szCs w:val="16"/>
              </w:rPr>
            </w:pPr>
            <w:r w:rsidRPr="00F61FC5">
              <w:rPr>
                <w:rFonts w:ascii="Arial LatArm" w:hAnsi="Arial LatArm"/>
                <w:sz w:val="20"/>
                <w:lang w:val="pt-BR"/>
              </w:rPr>
              <w:t>%</w:t>
            </w:r>
          </w:p>
        </w:tc>
      </w:tr>
      <w:tr w:rsidR="008A041E" w:rsidRPr="00B138F3" w14:paraId="3CBFD833" w14:textId="77777777" w:rsidTr="00503D3E">
        <w:trPr>
          <w:trHeight w:val="404"/>
          <w:jc w:val="center"/>
        </w:trPr>
        <w:tc>
          <w:tcPr>
            <w:tcW w:w="1713" w:type="dxa"/>
            <w:vAlign w:val="center"/>
          </w:tcPr>
          <w:p w14:paraId="075C21E7" w14:textId="5C4DC256" w:rsidR="008A041E" w:rsidRDefault="008A041E" w:rsidP="008A041E">
            <w:pPr>
              <w:widowControl w:val="0"/>
              <w:jc w:val="center"/>
              <w:rPr>
                <w:rFonts w:ascii="Arial LatArm" w:hAnsi="Arial LatArm"/>
                <w:sz w:val="20"/>
                <w:szCs w:val="20"/>
              </w:rPr>
            </w:pPr>
            <w:r>
              <w:rPr>
                <w:rFonts w:ascii="Arial LatArm" w:hAnsi="Arial LatArm"/>
                <w:sz w:val="20"/>
                <w:szCs w:val="20"/>
              </w:rPr>
              <w:t>3</w:t>
            </w:r>
          </w:p>
        </w:tc>
        <w:tc>
          <w:tcPr>
            <w:tcW w:w="2106" w:type="dxa"/>
          </w:tcPr>
          <w:p w14:paraId="748D61B9" w14:textId="68D2635A"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15614200</w:t>
            </w:r>
          </w:p>
        </w:tc>
        <w:tc>
          <w:tcPr>
            <w:tcW w:w="1462" w:type="dxa"/>
          </w:tcPr>
          <w:p w14:paraId="6EEAE8FF" w14:textId="5F74709D"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Рис</w:t>
            </w:r>
          </w:p>
        </w:tc>
        <w:tc>
          <w:tcPr>
            <w:tcW w:w="984" w:type="dxa"/>
          </w:tcPr>
          <w:p w14:paraId="44F962F7" w14:textId="46A54E59"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2E567FF6" w14:textId="4EBB7456"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4777DF3A" w14:textId="086AF671"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5CBB8C42" w14:textId="0A7CEF72"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2200B82A" w14:textId="75FAAA33"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10A5E439" w14:textId="2C6052CD"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473124B1" w14:textId="0655481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435966CD" w14:textId="10BB1DA8"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57C9B1C5" w14:textId="56689C5F"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55" w:type="dxa"/>
          </w:tcPr>
          <w:p w14:paraId="6FB5B099" w14:textId="1CD9015D"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985" w:type="dxa"/>
          </w:tcPr>
          <w:p w14:paraId="2844DC36" w14:textId="648A381C"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57" w:type="dxa"/>
          </w:tcPr>
          <w:p w14:paraId="74C0DC8E" w14:textId="3AA9D0BA"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06" w:type="dxa"/>
          </w:tcPr>
          <w:p w14:paraId="25DA24BB" w14:textId="473F36A6" w:rsidR="008A041E" w:rsidRPr="00B138F3" w:rsidRDefault="008A041E" w:rsidP="008A041E">
            <w:pPr>
              <w:widowControl w:val="0"/>
              <w:jc w:val="center"/>
              <w:rPr>
                <w:rFonts w:ascii="GHEA Grapalat" w:hAnsi="GHEA Grapalat"/>
                <w:b/>
                <w:sz w:val="16"/>
                <w:szCs w:val="16"/>
              </w:rPr>
            </w:pPr>
            <w:r w:rsidRPr="00F61FC5">
              <w:rPr>
                <w:rFonts w:ascii="Arial LatArm" w:hAnsi="Arial LatArm"/>
                <w:sz w:val="20"/>
                <w:lang w:val="pt-BR"/>
              </w:rPr>
              <w:t>%</w:t>
            </w:r>
          </w:p>
        </w:tc>
      </w:tr>
      <w:tr w:rsidR="008A041E" w:rsidRPr="00B138F3" w14:paraId="6A9C9EFD" w14:textId="77777777" w:rsidTr="00503D3E">
        <w:trPr>
          <w:trHeight w:val="404"/>
          <w:jc w:val="center"/>
        </w:trPr>
        <w:tc>
          <w:tcPr>
            <w:tcW w:w="1713" w:type="dxa"/>
            <w:vAlign w:val="center"/>
          </w:tcPr>
          <w:p w14:paraId="48A585C7" w14:textId="588A3E7C" w:rsidR="008A041E" w:rsidRDefault="008A041E" w:rsidP="008A041E">
            <w:pPr>
              <w:widowControl w:val="0"/>
              <w:jc w:val="center"/>
              <w:rPr>
                <w:rFonts w:ascii="Arial LatArm" w:hAnsi="Arial LatArm"/>
                <w:sz w:val="20"/>
                <w:szCs w:val="20"/>
              </w:rPr>
            </w:pPr>
            <w:r>
              <w:rPr>
                <w:rFonts w:ascii="Arial LatArm" w:hAnsi="Arial LatArm"/>
                <w:sz w:val="20"/>
                <w:szCs w:val="20"/>
              </w:rPr>
              <w:t>4</w:t>
            </w:r>
          </w:p>
        </w:tc>
        <w:tc>
          <w:tcPr>
            <w:tcW w:w="2106" w:type="dxa"/>
          </w:tcPr>
          <w:p w14:paraId="110A0DEB" w14:textId="75B76036"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3221110</w:t>
            </w:r>
          </w:p>
        </w:tc>
        <w:tc>
          <w:tcPr>
            <w:tcW w:w="1462" w:type="dxa"/>
          </w:tcPr>
          <w:p w14:paraId="49C4B60E" w14:textId="0250A2A8"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Морковь</w:t>
            </w:r>
          </w:p>
        </w:tc>
        <w:tc>
          <w:tcPr>
            <w:tcW w:w="984" w:type="dxa"/>
          </w:tcPr>
          <w:p w14:paraId="1A890E15" w14:textId="0C357B5A"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16EDEAB0" w14:textId="7AC9ED54"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4051181C" w14:textId="2FA2B437"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0216D087" w14:textId="0FE86FD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404A832A" w14:textId="63170DA7"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0596BDFA" w14:textId="0673A041"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0302D087" w14:textId="1CD79643"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1E068112" w14:textId="15AC481B"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7A924197" w14:textId="71B75A87"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55" w:type="dxa"/>
          </w:tcPr>
          <w:p w14:paraId="57EB3B96" w14:textId="05090583"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985" w:type="dxa"/>
          </w:tcPr>
          <w:p w14:paraId="7659BB89" w14:textId="3FD86B3D"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57" w:type="dxa"/>
          </w:tcPr>
          <w:p w14:paraId="6B7C7300" w14:textId="1FA730D3"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06" w:type="dxa"/>
          </w:tcPr>
          <w:p w14:paraId="2054A723" w14:textId="7954F8EB" w:rsidR="008A041E" w:rsidRPr="00B138F3" w:rsidRDefault="008A041E" w:rsidP="008A041E">
            <w:pPr>
              <w:widowControl w:val="0"/>
              <w:jc w:val="center"/>
              <w:rPr>
                <w:rFonts w:ascii="GHEA Grapalat" w:hAnsi="GHEA Grapalat"/>
                <w:b/>
                <w:sz w:val="16"/>
                <w:szCs w:val="16"/>
              </w:rPr>
            </w:pPr>
            <w:r w:rsidRPr="00F61FC5">
              <w:rPr>
                <w:rFonts w:ascii="Arial LatArm" w:hAnsi="Arial LatArm"/>
                <w:sz w:val="20"/>
                <w:lang w:val="pt-BR"/>
              </w:rPr>
              <w:t>%</w:t>
            </w:r>
          </w:p>
        </w:tc>
      </w:tr>
      <w:tr w:rsidR="008A041E" w:rsidRPr="00B138F3" w14:paraId="42D1F6B8" w14:textId="77777777" w:rsidTr="00F56743">
        <w:trPr>
          <w:trHeight w:val="404"/>
          <w:jc w:val="center"/>
        </w:trPr>
        <w:tc>
          <w:tcPr>
            <w:tcW w:w="1713" w:type="dxa"/>
            <w:vAlign w:val="center"/>
          </w:tcPr>
          <w:p w14:paraId="1EB6D9DE" w14:textId="4FD4EA56" w:rsidR="008A041E" w:rsidRPr="00F220D2" w:rsidRDefault="008A041E" w:rsidP="008A041E">
            <w:pPr>
              <w:widowControl w:val="0"/>
              <w:jc w:val="center"/>
              <w:rPr>
                <w:rFonts w:asciiTheme="minorHAnsi" w:hAnsiTheme="minorHAnsi"/>
                <w:sz w:val="20"/>
                <w:szCs w:val="20"/>
                <w:lang w:val="en-US"/>
              </w:rPr>
            </w:pPr>
            <w:r>
              <w:rPr>
                <w:rFonts w:ascii="Arial LatArm" w:hAnsi="Arial LatArm"/>
                <w:sz w:val="20"/>
                <w:szCs w:val="20"/>
                <w:lang w:val="en-US"/>
              </w:rPr>
              <w:t>5</w:t>
            </w:r>
          </w:p>
        </w:tc>
        <w:tc>
          <w:tcPr>
            <w:tcW w:w="2106" w:type="dxa"/>
          </w:tcPr>
          <w:p w14:paraId="67D0D73D" w14:textId="3D50B8AD"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3222128</w:t>
            </w:r>
          </w:p>
        </w:tc>
        <w:tc>
          <w:tcPr>
            <w:tcW w:w="1462" w:type="dxa"/>
          </w:tcPr>
          <w:p w14:paraId="51DE24D6" w14:textId="3E2FD3BB"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Яблоко</w:t>
            </w:r>
          </w:p>
        </w:tc>
        <w:tc>
          <w:tcPr>
            <w:tcW w:w="984" w:type="dxa"/>
          </w:tcPr>
          <w:p w14:paraId="5238123D" w14:textId="3DFE00FE"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4C208899" w14:textId="5478F640"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172538A4" w14:textId="3F8BD742"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09FAA401" w14:textId="72CDC8EE"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6F726538" w14:textId="5BA23703"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12A211A7" w14:textId="7925654C"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6E8BF454" w14:textId="2AAC1470"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0A29315B" w14:textId="2698E208"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695726D4" w14:textId="2E69DD0E"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55" w:type="dxa"/>
          </w:tcPr>
          <w:p w14:paraId="4F798AC0" w14:textId="1BE71831"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985" w:type="dxa"/>
          </w:tcPr>
          <w:p w14:paraId="04CCCBA2" w14:textId="73ABCF08"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57" w:type="dxa"/>
          </w:tcPr>
          <w:p w14:paraId="3FACBE33" w14:textId="2688039C" w:rsidR="008A041E" w:rsidRPr="00B138F3" w:rsidRDefault="008A041E" w:rsidP="008A041E">
            <w:pPr>
              <w:widowControl w:val="0"/>
              <w:jc w:val="center"/>
              <w:rPr>
                <w:rFonts w:ascii="GHEA Grapalat" w:hAnsi="GHEA Grapalat" w:cs="Arial"/>
                <w:sz w:val="16"/>
                <w:szCs w:val="16"/>
              </w:rPr>
            </w:pPr>
            <w:r w:rsidRPr="00F61FC5">
              <w:rPr>
                <w:rFonts w:ascii="Arial LatArm" w:hAnsi="Arial LatArm"/>
                <w:sz w:val="20"/>
                <w:lang w:val="pt-BR"/>
              </w:rPr>
              <w:t>%</w:t>
            </w:r>
          </w:p>
        </w:tc>
        <w:tc>
          <w:tcPr>
            <w:tcW w:w="806" w:type="dxa"/>
          </w:tcPr>
          <w:p w14:paraId="610974C8" w14:textId="2827289A" w:rsidR="008A041E" w:rsidRPr="00B138F3" w:rsidRDefault="008A041E" w:rsidP="008A041E">
            <w:pPr>
              <w:widowControl w:val="0"/>
              <w:jc w:val="center"/>
              <w:rPr>
                <w:rFonts w:ascii="GHEA Grapalat" w:hAnsi="GHEA Grapalat"/>
                <w:b/>
                <w:sz w:val="16"/>
                <w:szCs w:val="16"/>
              </w:rPr>
            </w:pPr>
            <w:r w:rsidRPr="00F61FC5">
              <w:rPr>
                <w:rFonts w:ascii="Arial LatArm" w:hAnsi="Arial LatArm"/>
                <w:sz w:val="20"/>
                <w:lang w:val="pt-BR"/>
              </w:rPr>
              <w:t>%</w:t>
            </w:r>
          </w:p>
        </w:tc>
      </w:tr>
      <w:tr w:rsidR="008A041E" w:rsidRPr="00B138F3" w14:paraId="6E39E0FC" w14:textId="77777777" w:rsidTr="00F56743">
        <w:trPr>
          <w:trHeight w:val="404"/>
          <w:jc w:val="center"/>
        </w:trPr>
        <w:tc>
          <w:tcPr>
            <w:tcW w:w="1713" w:type="dxa"/>
            <w:vAlign w:val="center"/>
          </w:tcPr>
          <w:p w14:paraId="1CE7F335" w14:textId="18183B20" w:rsidR="008A041E" w:rsidRPr="00F220D2" w:rsidRDefault="008A041E" w:rsidP="008A041E">
            <w:pPr>
              <w:widowControl w:val="0"/>
              <w:jc w:val="center"/>
              <w:rPr>
                <w:rFonts w:asciiTheme="minorHAnsi" w:hAnsiTheme="minorHAnsi"/>
                <w:sz w:val="20"/>
                <w:szCs w:val="20"/>
                <w:lang w:val="en-US"/>
              </w:rPr>
            </w:pPr>
            <w:r>
              <w:rPr>
                <w:rFonts w:ascii="Arial LatArm" w:hAnsi="Arial LatArm"/>
                <w:sz w:val="20"/>
                <w:szCs w:val="20"/>
                <w:lang w:val="en-US"/>
              </w:rPr>
              <w:lastRenderedPageBreak/>
              <w:t>6</w:t>
            </w:r>
          </w:p>
        </w:tc>
        <w:tc>
          <w:tcPr>
            <w:tcW w:w="2106" w:type="dxa"/>
          </w:tcPr>
          <w:p w14:paraId="096A0B5A" w14:textId="5C28F522"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3221410</w:t>
            </w:r>
          </w:p>
        </w:tc>
        <w:tc>
          <w:tcPr>
            <w:tcW w:w="1462" w:type="dxa"/>
          </w:tcPr>
          <w:p w14:paraId="44424008" w14:textId="0248C58A"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Капуста</w:t>
            </w:r>
          </w:p>
        </w:tc>
        <w:tc>
          <w:tcPr>
            <w:tcW w:w="984" w:type="dxa"/>
          </w:tcPr>
          <w:p w14:paraId="3C9F3F8F" w14:textId="2B55322A"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445623D2" w14:textId="7E723817"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37A90515" w14:textId="7EDECB74"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6A34CFA4" w14:textId="44302025"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070EBEB1" w14:textId="054E00CA"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5BB6464B" w14:textId="1C80F497"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7AB39BB6" w14:textId="1A3408F8"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5769879B" w14:textId="5948C9D7"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06843422" w14:textId="2C0DAC4A"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18D0A245" w14:textId="7E96CE62"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16EDE119" w14:textId="6E33641D"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3EE1401E" w14:textId="47CB011C"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6265960A" w14:textId="5AFA9C11"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51401AD6" w14:textId="77777777" w:rsidTr="00F56743">
        <w:trPr>
          <w:trHeight w:val="404"/>
          <w:jc w:val="center"/>
        </w:trPr>
        <w:tc>
          <w:tcPr>
            <w:tcW w:w="1713" w:type="dxa"/>
            <w:vAlign w:val="center"/>
          </w:tcPr>
          <w:p w14:paraId="357E8E69" w14:textId="6C1B46E0" w:rsidR="008A041E" w:rsidRPr="00F220D2" w:rsidRDefault="008A041E" w:rsidP="008A041E">
            <w:pPr>
              <w:widowControl w:val="0"/>
              <w:jc w:val="center"/>
              <w:rPr>
                <w:rFonts w:asciiTheme="minorHAnsi" w:hAnsiTheme="minorHAnsi"/>
                <w:sz w:val="20"/>
                <w:szCs w:val="20"/>
                <w:lang w:val="en-US"/>
              </w:rPr>
            </w:pPr>
            <w:r>
              <w:rPr>
                <w:rFonts w:ascii="Arial LatArm" w:hAnsi="Arial LatArm"/>
                <w:sz w:val="20"/>
                <w:szCs w:val="20"/>
                <w:lang w:val="en-US"/>
              </w:rPr>
              <w:t>7</w:t>
            </w:r>
          </w:p>
        </w:tc>
        <w:tc>
          <w:tcPr>
            <w:tcW w:w="2106" w:type="dxa"/>
          </w:tcPr>
          <w:p w14:paraId="532A2F6E" w14:textId="214452C1"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3221100</w:t>
            </w:r>
          </w:p>
        </w:tc>
        <w:tc>
          <w:tcPr>
            <w:tcW w:w="1462" w:type="dxa"/>
          </w:tcPr>
          <w:p w14:paraId="146A6E46" w14:textId="688863CB"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Рука</w:t>
            </w:r>
          </w:p>
        </w:tc>
        <w:tc>
          <w:tcPr>
            <w:tcW w:w="984" w:type="dxa"/>
          </w:tcPr>
          <w:p w14:paraId="521528B4" w14:textId="57342632"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10C760DA" w14:textId="06AA4148"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4BDB4E68" w14:textId="4C9716F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375BC300" w14:textId="5B58B0DC"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56549AF5" w14:textId="7485CB6C"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06C99F8B" w14:textId="4BD9F6D4"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7FFA589B" w14:textId="03DF01F4"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42262C97" w14:textId="1D5AA670"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4D89877A" w14:textId="0086A5AA"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301F3F5E" w14:textId="7D69F94D"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39CED024" w14:textId="1360C6B1"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4E13CA7F" w14:textId="769FF8D1"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684C46AC" w14:textId="0FDC9F16"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245BBC63" w14:textId="77777777" w:rsidTr="00F56743">
        <w:trPr>
          <w:trHeight w:val="404"/>
          <w:jc w:val="center"/>
        </w:trPr>
        <w:tc>
          <w:tcPr>
            <w:tcW w:w="1713" w:type="dxa"/>
            <w:vAlign w:val="center"/>
          </w:tcPr>
          <w:p w14:paraId="7F5B01AA" w14:textId="0D2294A9" w:rsidR="008A041E" w:rsidRPr="00F220D2" w:rsidRDefault="008A041E" w:rsidP="008A041E">
            <w:pPr>
              <w:widowControl w:val="0"/>
              <w:jc w:val="center"/>
              <w:rPr>
                <w:rFonts w:asciiTheme="minorHAnsi" w:hAnsiTheme="minorHAnsi"/>
                <w:sz w:val="20"/>
                <w:szCs w:val="20"/>
                <w:lang w:val="en-US"/>
              </w:rPr>
            </w:pPr>
            <w:r>
              <w:rPr>
                <w:rFonts w:ascii="Arial LatArm" w:hAnsi="Arial LatArm"/>
                <w:sz w:val="20"/>
                <w:szCs w:val="20"/>
                <w:lang w:val="en-US"/>
              </w:rPr>
              <w:t>8</w:t>
            </w:r>
          </w:p>
        </w:tc>
        <w:tc>
          <w:tcPr>
            <w:tcW w:w="2106" w:type="dxa"/>
          </w:tcPr>
          <w:p w14:paraId="615BDBD4" w14:textId="5FCE245F"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15311100</w:t>
            </w:r>
          </w:p>
        </w:tc>
        <w:tc>
          <w:tcPr>
            <w:tcW w:w="1462" w:type="dxa"/>
          </w:tcPr>
          <w:p w14:paraId="1C0D44A3" w14:textId="42BFB809"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Картофель</w:t>
            </w:r>
          </w:p>
        </w:tc>
        <w:tc>
          <w:tcPr>
            <w:tcW w:w="984" w:type="dxa"/>
          </w:tcPr>
          <w:p w14:paraId="440ED4EA" w14:textId="6BEC6F24"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080AFB97" w14:textId="68709C68"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28627685" w14:textId="432D2403"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64699BAA" w14:textId="35CB65F3"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4285B04F" w14:textId="5712F378"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1DC9A197" w14:textId="0D13146B"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5B48DDFE" w14:textId="30030DD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157945B3" w14:textId="003690BB"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68739122" w14:textId="0C9B52F6"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3493AC87" w14:textId="15381F71"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204E9574" w14:textId="2DD8F12A"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01C857E3" w14:textId="538DAB38"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7DE063A5" w14:textId="47E29611"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4FD0330B" w14:textId="77777777" w:rsidTr="00F56743">
        <w:trPr>
          <w:trHeight w:val="404"/>
          <w:jc w:val="center"/>
        </w:trPr>
        <w:tc>
          <w:tcPr>
            <w:tcW w:w="1713" w:type="dxa"/>
            <w:vAlign w:val="center"/>
          </w:tcPr>
          <w:p w14:paraId="338050D6" w14:textId="48AC1D02" w:rsidR="008A041E" w:rsidRPr="00515D4B" w:rsidRDefault="008A041E" w:rsidP="008A041E">
            <w:pPr>
              <w:widowControl w:val="0"/>
              <w:jc w:val="center"/>
              <w:rPr>
                <w:rFonts w:asciiTheme="minorHAnsi" w:hAnsiTheme="minorHAnsi"/>
                <w:sz w:val="20"/>
                <w:szCs w:val="20"/>
                <w:lang w:val="en-US"/>
              </w:rPr>
            </w:pPr>
            <w:r>
              <w:rPr>
                <w:rFonts w:ascii="Arial LatArm" w:hAnsi="Arial LatArm"/>
                <w:sz w:val="20"/>
                <w:szCs w:val="20"/>
                <w:lang w:val="en-US"/>
              </w:rPr>
              <w:t>9</w:t>
            </w:r>
          </w:p>
        </w:tc>
        <w:tc>
          <w:tcPr>
            <w:tcW w:w="2106" w:type="dxa"/>
          </w:tcPr>
          <w:p w14:paraId="5CA9E540" w14:textId="24EE2CCD"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15112150</w:t>
            </w:r>
          </w:p>
        </w:tc>
        <w:tc>
          <w:tcPr>
            <w:tcW w:w="1462" w:type="dxa"/>
          </w:tcPr>
          <w:p w14:paraId="7CCCBB56" w14:textId="16415C59"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Куриная грудка</w:t>
            </w:r>
          </w:p>
        </w:tc>
        <w:tc>
          <w:tcPr>
            <w:tcW w:w="984" w:type="dxa"/>
          </w:tcPr>
          <w:p w14:paraId="553BD272" w14:textId="76E777B4"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73053128" w14:textId="28E81DD1"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293BD241" w14:textId="6BCCA447"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76FDD1DD" w14:textId="24C73154"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02690BB7" w14:textId="08BC2EF9"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12F32BD9" w14:textId="3662B690"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15E5D870" w14:textId="04027D52"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2DACF870" w14:textId="6E8E5F72"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5FC3998E" w14:textId="15C710C2"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6DE6D79E" w14:textId="12FB6831"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4BEAABFA" w14:textId="3FB43E0B"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04D47F19" w14:textId="62FA7D65"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671C9D6C" w14:textId="5AB772E9"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5E150ABF" w14:textId="77777777" w:rsidTr="00F56743">
        <w:trPr>
          <w:trHeight w:val="404"/>
          <w:jc w:val="center"/>
        </w:trPr>
        <w:tc>
          <w:tcPr>
            <w:tcW w:w="1713" w:type="dxa"/>
            <w:vAlign w:val="center"/>
          </w:tcPr>
          <w:p w14:paraId="5B4F5366" w14:textId="303CCBF9" w:rsidR="008A041E" w:rsidRPr="00515D4B" w:rsidRDefault="008A041E" w:rsidP="008A041E">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0</w:t>
            </w:r>
          </w:p>
        </w:tc>
        <w:tc>
          <w:tcPr>
            <w:tcW w:w="2106" w:type="dxa"/>
          </w:tcPr>
          <w:p w14:paraId="0D3F48A0" w14:textId="25C3134D"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15811100</w:t>
            </w:r>
          </w:p>
        </w:tc>
        <w:tc>
          <w:tcPr>
            <w:tcW w:w="1462" w:type="dxa"/>
          </w:tcPr>
          <w:p w14:paraId="4FD1CA10" w14:textId="653F1508"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Хлеб</w:t>
            </w:r>
          </w:p>
        </w:tc>
        <w:tc>
          <w:tcPr>
            <w:tcW w:w="984" w:type="dxa"/>
          </w:tcPr>
          <w:p w14:paraId="3E419A89" w14:textId="4266CE33"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75D2419F" w14:textId="7D0157E2"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1E2C7862" w14:textId="379585BE"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2B1318C0" w14:textId="7E38A19C"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16A94CBA" w14:textId="5D9CEAD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77F14047" w14:textId="67E9F5AC"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7D3BD348" w14:textId="1582B0D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7B257C25" w14:textId="51C6C40E"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6818958B" w14:textId="2D725AE8"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122DEA50" w14:textId="0A24CED1"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0682B95C" w14:textId="6E5C36FF"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600DBE09" w14:textId="06664487"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0A404148" w14:textId="4C33E0A8"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73B0FAFB" w14:textId="77777777" w:rsidTr="00F56743">
        <w:trPr>
          <w:trHeight w:val="404"/>
          <w:jc w:val="center"/>
        </w:trPr>
        <w:tc>
          <w:tcPr>
            <w:tcW w:w="1713" w:type="dxa"/>
            <w:vAlign w:val="center"/>
          </w:tcPr>
          <w:p w14:paraId="71B0D9E3" w14:textId="44F6DD50" w:rsidR="008A041E" w:rsidRPr="00515D4B" w:rsidRDefault="008A041E" w:rsidP="008A041E">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1</w:t>
            </w:r>
          </w:p>
        </w:tc>
        <w:tc>
          <w:tcPr>
            <w:tcW w:w="2106" w:type="dxa"/>
          </w:tcPr>
          <w:p w14:paraId="28A3D7DF" w14:textId="6BED3E7C"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15616000</w:t>
            </w:r>
          </w:p>
        </w:tc>
        <w:tc>
          <w:tcPr>
            <w:tcW w:w="1462" w:type="dxa"/>
          </w:tcPr>
          <w:p w14:paraId="309D49F9" w14:textId="4AFB8088"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Гречиха</w:t>
            </w:r>
          </w:p>
        </w:tc>
        <w:tc>
          <w:tcPr>
            <w:tcW w:w="984" w:type="dxa"/>
          </w:tcPr>
          <w:p w14:paraId="1D2BA5A2" w14:textId="139CD94D"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2E7DF8F7" w14:textId="034911C7"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31C4EFA7" w14:textId="253BB89D"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6B2A9DED" w14:textId="7F26372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5CF97925" w14:textId="781EB505"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69A95795" w14:textId="4D1389B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2091D27C" w14:textId="0196DF91"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1544B358" w14:textId="140B65FD"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07A0F7B6" w14:textId="4E15268C"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454BB232" w14:textId="58386B90"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04000108" w14:textId="1BD95057"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0F3453B8" w14:textId="1AA2E8BC"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657C7C14" w14:textId="5C230005"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73E2D7F7" w14:textId="77777777" w:rsidTr="00F56743">
        <w:trPr>
          <w:trHeight w:val="404"/>
          <w:jc w:val="center"/>
        </w:trPr>
        <w:tc>
          <w:tcPr>
            <w:tcW w:w="1713" w:type="dxa"/>
            <w:vAlign w:val="center"/>
          </w:tcPr>
          <w:p w14:paraId="2AD232C1" w14:textId="7360805B" w:rsidR="008A041E" w:rsidRPr="00515D4B" w:rsidRDefault="008A041E" w:rsidP="008A041E">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2</w:t>
            </w:r>
          </w:p>
        </w:tc>
        <w:tc>
          <w:tcPr>
            <w:tcW w:w="2106" w:type="dxa"/>
          </w:tcPr>
          <w:p w14:paraId="5CF1E490" w14:textId="3B82C6F3"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3142510</w:t>
            </w:r>
          </w:p>
        </w:tc>
        <w:tc>
          <w:tcPr>
            <w:tcW w:w="1462" w:type="dxa"/>
          </w:tcPr>
          <w:p w14:paraId="46DA48F8" w14:textId="4AB128AB"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Яйцо</w:t>
            </w:r>
          </w:p>
        </w:tc>
        <w:tc>
          <w:tcPr>
            <w:tcW w:w="984" w:type="dxa"/>
          </w:tcPr>
          <w:p w14:paraId="3F2E3812" w14:textId="207FA13F"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6B29EC8B" w14:textId="5B59C241"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426480D0" w14:textId="1D7E25AF"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24AE9031" w14:textId="0B787DE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57DE7F77" w14:textId="2882936F"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0DCCE601" w14:textId="345EC99D"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08A06BD0" w14:textId="33696008"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0D54CDED" w14:textId="6C95DE22"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096CBBE4" w14:textId="3FA6F4D0"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2B70D58C" w14:textId="5483F3B5"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22BD2CC9" w14:textId="46BC670C"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4E6BD517" w14:textId="52A69915"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19DAA46E" w14:textId="2663A45F"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3734C2BC" w14:textId="77777777" w:rsidTr="00F56743">
        <w:trPr>
          <w:trHeight w:val="404"/>
          <w:jc w:val="center"/>
        </w:trPr>
        <w:tc>
          <w:tcPr>
            <w:tcW w:w="1713" w:type="dxa"/>
            <w:vAlign w:val="center"/>
          </w:tcPr>
          <w:p w14:paraId="5E1337D1" w14:textId="74048015" w:rsidR="008A041E" w:rsidRPr="00515D4B" w:rsidRDefault="008A041E" w:rsidP="008A041E">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3</w:t>
            </w:r>
          </w:p>
        </w:tc>
        <w:tc>
          <w:tcPr>
            <w:tcW w:w="2106" w:type="dxa"/>
          </w:tcPr>
          <w:p w14:paraId="225136E0" w14:textId="3D7CE620"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15851100</w:t>
            </w:r>
          </w:p>
        </w:tc>
        <w:tc>
          <w:tcPr>
            <w:tcW w:w="1462" w:type="dxa"/>
          </w:tcPr>
          <w:p w14:paraId="20B30312" w14:textId="27319EE7"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Макаронные изделия</w:t>
            </w:r>
          </w:p>
        </w:tc>
        <w:tc>
          <w:tcPr>
            <w:tcW w:w="984" w:type="dxa"/>
          </w:tcPr>
          <w:p w14:paraId="0E899F43" w14:textId="0FDFD027"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50AF7906" w14:textId="184114FA"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76C2B10B" w14:textId="13CE8620"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260EF958" w14:textId="74FC4227"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278072AC" w14:textId="0C82CBC8"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05BBF1D3" w14:textId="10D063A4"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1638EE1E" w14:textId="258B55F5"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2113ACCC" w14:textId="6D6D6780"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0AD8D4EC" w14:textId="4D1FAE6C"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3B6D07CC" w14:textId="7D09DD15"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60D10170" w14:textId="156A7591"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4D3107D8" w14:textId="5B210A8A"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6D06C15B" w14:textId="07A22619"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2E5A9322" w14:textId="77777777" w:rsidTr="00F56743">
        <w:trPr>
          <w:trHeight w:val="404"/>
          <w:jc w:val="center"/>
        </w:trPr>
        <w:tc>
          <w:tcPr>
            <w:tcW w:w="1713" w:type="dxa"/>
            <w:vAlign w:val="center"/>
          </w:tcPr>
          <w:p w14:paraId="624A3B83" w14:textId="4DFB4C30" w:rsidR="008A041E" w:rsidRPr="00515D4B" w:rsidRDefault="008A041E" w:rsidP="008A041E">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4</w:t>
            </w:r>
          </w:p>
        </w:tc>
        <w:tc>
          <w:tcPr>
            <w:tcW w:w="2106" w:type="dxa"/>
          </w:tcPr>
          <w:p w14:paraId="54DA0D6B" w14:textId="5F18EFB9"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15331154</w:t>
            </w:r>
          </w:p>
        </w:tc>
        <w:tc>
          <w:tcPr>
            <w:tcW w:w="1462" w:type="dxa"/>
          </w:tcPr>
          <w:p w14:paraId="4C41B33D" w14:textId="6676000F"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Горох</w:t>
            </w:r>
          </w:p>
        </w:tc>
        <w:tc>
          <w:tcPr>
            <w:tcW w:w="984" w:type="dxa"/>
          </w:tcPr>
          <w:p w14:paraId="0F85FE2F" w14:textId="340B1106"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22750E71" w14:textId="2798F4BD"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7FB7D5D2" w14:textId="31F1BD2B"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4A92D226" w14:textId="21F2F18A"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7D94D531" w14:textId="0029099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51C3AD63" w14:textId="416179C9"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5ADFA114" w14:textId="5389F9FF"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50336E9B" w14:textId="6F489C07"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60271130" w14:textId="092D6EBA"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55CB5952" w14:textId="2CD19A2A"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752E746E" w14:textId="4843ECCE"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12359168" w14:textId="5A0D2C7D"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2C17F68F" w14:textId="6F993D4A"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2EE83506" w14:textId="77777777" w:rsidTr="00F56743">
        <w:trPr>
          <w:trHeight w:val="404"/>
          <w:jc w:val="center"/>
        </w:trPr>
        <w:tc>
          <w:tcPr>
            <w:tcW w:w="1713" w:type="dxa"/>
            <w:vAlign w:val="center"/>
          </w:tcPr>
          <w:p w14:paraId="599B06CB" w14:textId="409C1EC6" w:rsidR="008A041E" w:rsidRPr="00515D4B" w:rsidRDefault="008A041E" w:rsidP="008A041E">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5</w:t>
            </w:r>
          </w:p>
        </w:tc>
        <w:tc>
          <w:tcPr>
            <w:tcW w:w="2106" w:type="dxa"/>
          </w:tcPr>
          <w:p w14:paraId="2B6091B5" w14:textId="2A811A4E"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15331153</w:t>
            </w:r>
          </w:p>
        </w:tc>
        <w:tc>
          <w:tcPr>
            <w:tcW w:w="1462" w:type="dxa"/>
          </w:tcPr>
          <w:p w14:paraId="32C29F2D" w14:textId="2BCCEA3F"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Чечевица</w:t>
            </w:r>
          </w:p>
        </w:tc>
        <w:tc>
          <w:tcPr>
            <w:tcW w:w="984" w:type="dxa"/>
          </w:tcPr>
          <w:p w14:paraId="6F6153B1" w14:textId="44C3F705"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03D49F0C" w14:textId="2CE85B40"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0EE638A6" w14:textId="69017752"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3117EF01" w14:textId="784B7328"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7E38C3C3" w14:textId="018DB4BB"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62BB1E34" w14:textId="345B0C54"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3F828F3A" w14:textId="23F4B44E"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0EBD71D9" w14:textId="7DB5E5BE"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14C55A24" w14:textId="4D2F3DAC"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721FD56A" w14:textId="1D31727B"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4A4B4881" w14:textId="6C003881"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45296696" w14:textId="66B21F3B"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60516DA5" w14:textId="4AE4DA1E"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0C490821" w14:textId="77777777" w:rsidTr="00F56743">
        <w:trPr>
          <w:trHeight w:val="404"/>
          <w:jc w:val="center"/>
        </w:trPr>
        <w:tc>
          <w:tcPr>
            <w:tcW w:w="1713" w:type="dxa"/>
            <w:vAlign w:val="center"/>
          </w:tcPr>
          <w:p w14:paraId="67778C9B" w14:textId="02C3DA2E" w:rsidR="008A041E" w:rsidRPr="00515D4B" w:rsidRDefault="008A041E" w:rsidP="008A041E">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6</w:t>
            </w:r>
          </w:p>
        </w:tc>
        <w:tc>
          <w:tcPr>
            <w:tcW w:w="2106" w:type="dxa"/>
          </w:tcPr>
          <w:p w14:paraId="7059F28B" w14:textId="41F376B3" w:rsidR="008A041E" w:rsidRDefault="008A041E" w:rsidP="008A041E">
            <w:pPr>
              <w:widowControl w:val="0"/>
              <w:jc w:val="center"/>
              <w:rPr>
                <w:rFonts w:ascii="GHEA Grapalat" w:hAnsi="GHEA Grapalat" w:cs="GHEA Grapalat"/>
                <w:color w:val="000000"/>
                <w:sz w:val="20"/>
                <w:szCs w:val="20"/>
              </w:rPr>
            </w:pPr>
            <w:r>
              <w:rPr>
                <w:rFonts w:ascii="GHEA Grapalat" w:hAnsi="GHEA Grapalat" w:cs="GHEA Grapalat"/>
                <w:color w:val="000000"/>
                <w:sz w:val="20"/>
                <w:szCs w:val="20"/>
              </w:rPr>
              <w:t>15541200</w:t>
            </w:r>
          </w:p>
        </w:tc>
        <w:tc>
          <w:tcPr>
            <w:tcW w:w="1462" w:type="dxa"/>
          </w:tcPr>
          <w:p w14:paraId="45BAAF57" w14:textId="6D878B42"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Сыр</w:t>
            </w:r>
          </w:p>
        </w:tc>
        <w:tc>
          <w:tcPr>
            <w:tcW w:w="984" w:type="dxa"/>
          </w:tcPr>
          <w:p w14:paraId="25E5655D" w14:textId="4A2ED4F3"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6C6E6292" w14:textId="01AC3DB5"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61C8674F" w14:textId="47C7EA8C"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60302DAB" w14:textId="5B7DD3A1"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3354EF82" w14:textId="052C9F02"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5C7527C4" w14:textId="1BDCC933"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1583665E" w14:textId="001F6938"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6CFAE7A8" w14:textId="50144BF4"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70960B1E" w14:textId="31ADBF11"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5" w:type="dxa"/>
          </w:tcPr>
          <w:p w14:paraId="47357E1A" w14:textId="12B7FA2F"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985" w:type="dxa"/>
          </w:tcPr>
          <w:p w14:paraId="6A337D31" w14:textId="7BA06895"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57" w:type="dxa"/>
          </w:tcPr>
          <w:p w14:paraId="5456A128" w14:textId="72238340" w:rsidR="008A041E" w:rsidRPr="00B138F3" w:rsidRDefault="008A041E" w:rsidP="008A041E">
            <w:pPr>
              <w:widowControl w:val="0"/>
              <w:jc w:val="center"/>
              <w:rPr>
                <w:rFonts w:ascii="GHEA Grapalat" w:hAnsi="GHEA Grapalat" w:cs="Arial"/>
                <w:sz w:val="16"/>
                <w:szCs w:val="16"/>
              </w:rPr>
            </w:pPr>
            <w:r w:rsidRPr="00C91444">
              <w:rPr>
                <w:rFonts w:ascii="Arial LatArm" w:hAnsi="Arial LatArm"/>
                <w:sz w:val="20"/>
                <w:lang w:val="pt-BR"/>
              </w:rPr>
              <w:t>%</w:t>
            </w:r>
          </w:p>
        </w:tc>
        <w:tc>
          <w:tcPr>
            <w:tcW w:w="806" w:type="dxa"/>
          </w:tcPr>
          <w:p w14:paraId="1A716C00" w14:textId="6D15DB98" w:rsidR="008A041E" w:rsidRPr="00B138F3" w:rsidRDefault="008A041E" w:rsidP="008A041E">
            <w:pPr>
              <w:widowControl w:val="0"/>
              <w:jc w:val="center"/>
              <w:rPr>
                <w:rFonts w:ascii="GHEA Grapalat" w:hAnsi="GHEA Grapalat"/>
                <w:b/>
                <w:sz w:val="16"/>
                <w:szCs w:val="16"/>
              </w:rPr>
            </w:pPr>
            <w:r w:rsidRPr="00C91444">
              <w:rPr>
                <w:rFonts w:ascii="Arial LatArm" w:hAnsi="Arial LatArm"/>
                <w:sz w:val="20"/>
                <w:lang w:val="pt-BR"/>
              </w:rPr>
              <w:t>%</w:t>
            </w:r>
          </w:p>
        </w:tc>
      </w:tr>
      <w:tr w:rsidR="008A041E" w:rsidRPr="00B138F3" w14:paraId="1E77F5A6" w14:textId="77777777" w:rsidTr="00F56743">
        <w:trPr>
          <w:trHeight w:val="404"/>
          <w:jc w:val="center"/>
        </w:trPr>
        <w:tc>
          <w:tcPr>
            <w:tcW w:w="1713" w:type="dxa"/>
            <w:vAlign w:val="center"/>
          </w:tcPr>
          <w:p w14:paraId="66C9F6C2" w14:textId="19540691" w:rsidR="008A041E" w:rsidRPr="00515D4B" w:rsidRDefault="008A041E" w:rsidP="008A041E">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7</w:t>
            </w:r>
          </w:p>
        </w:tc>
        <w:tc>
          <w:tcPr>
            <w:tcW w:w="2106" w:type="dxa"/>
          </w:tcPr>
          <w:p w14:paraId="6D0C54BA" w14:textId="7C79C5DB" w:rsidR="008A041E" w:rsidRDefault="008A041E" w:rsidP="008A041E">
            <w:pPr>
              <w:widowControl w:val="0"/>
              <w:jc w:val="center"/>
              <w:rPr>
                <w:rFonts w:ascii="GHEA Grapalat" w:hAnsi="GHEA Grapalat" w:cs="GHEA Grapalat"/>
                <w:color w:val="000000"/>
                <w:sz w:val="20"/>
                <w:szCs w:val="20"/>
              </w:rPr>
            </w:pPr>
            <w:r>
              <w:rPr>
                <w:rFonts w:ascii="Calibri" w:hAnsi="Calibri" w:cs="Calibri"/>
                <w:color w:val="000000"/>
              </w:rPr>
              <w:t>15551600</w:t>
            </w:r>
          </w:p>
        </w:tc>
        <w:tc>
          <w:tcPr>
            <w:tcW w:w="1462" w:type="dxa"/>
          </w:tcPr>
          <w:p w14:paraId="0D1B6520" w14:textId="65A7FB96"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Йогурт</w:t>
            </w:r>
          </w:p>
        </w:tc>
        <w:tc>
          <w:tcPr>
            <w:tcW w:w="984" w:type="dxa"/>
          </w:tcPr>
          <w:p w14:paraId="6F033259" w14:textId="7752BECC"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68AF633C" w14:textId="3C6E9923"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2B7EEC02" w14:textId="79F5A575"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3F30E231" w14:textId="5FD98039"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516246FE" w14:textId="3618FB53"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424A6C45" w14:textId="776E7937"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3C285F6B" w14:textId="642D198E"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73E1693B" w14:textId="313A500D"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298EE2B6" w14:textId="77D1E29E" w:rsidR="008A041E" w:rsidRPr="00B138F3" w:rsidRDefault="008A041E" w:rsidP="008A041E">
            <w:pPr>
              <w:widowControl w:val="0"/>
              <w:jc w:val="center"/>
              <w:rPr>
                <w:rFonts w:ascii="GHEA Grapalat" w:hAnsi="GHEA Grapalat" w:cs="Arial"/>
                <w:sz w:val="16"/>
                <w:szCs w:val="16"/>
              </w:rPr>
            </w:pPr>
            <w:r w:rsidRPr="006D73AE">
              <w:rPr>
                <w:rFonts w:ascii="Arial LatArm" w:hAnsi="Arial LatArm"/>
                <w:sz w:val="20"/>
                <w:lang w:val="pt-BR"/>
              </w:rPr>
              <w:t>%</w:t>
            </w:r>
          </w:p>
        </w:tc>
        <w:tc>
          <w:tcPr>
            <w:tcW w:w="855" w:type="dxa"/>
          </w:tcPr>
          <w:p w14:paraId="699C37B5" w14:textId="40FF1C3C" w:rsidR="008A041E" w:rsidRPr="00B138F3" w:rsidRDefault="008A041E" w:rsidP="008A041E">
            <w:pPr>
              <w:widowControl w:val="0"/>
              <w:jc w:val="center"/>
              <w:rPr>
                <w:rFonts w:ascii="GHEA Grapalat" w:hAnsi="GHEA Grapalat" w:cs="Arial"/>
                <w:sz w:val="16"/>
                <w:szCs w:val="16"/>
              </w:rPr>
            </w:pPr>
            <w:r w:rsidRPr="006D73AE">
              <w:rPr>
                <w:rFonts w:ascii="Arial LatArm" w:hAnsi="Arial LatArm"/>
                <w:sz w:val="20"/>
                <w:lang w:val="pt-BR"/>
              </w:rPr>
              <w:t>%</w:t>
            </w:r>
          </w:p>
        </w:tc>
        <w:tc>
          <w:tcPr>
            <w:tcW w:w="985" w:type="dxa"/>
          </w:tcPr>
          <w:p w14:paraId="2912018F" w14:textId="637A6376" w:rsidR="008A041E" w:rsidRPr="00B138F3" w:rsidRDefault="008A041E" w:rsidP="008A041E">
            <w:pPr>
              <w:widowControl w:val="0"/>
              <w:jc w:val="center"/>
              <w:rPr>
                <w:rFonts w:ascii="GHEA Grapalat" w:hAnsi="GHEA Grapalat" w:cs="Arial"/>
                <w:sz w:val="16"/>
                <w:szCs w:val="16"/>
              </w:rPr>
            </w:pPr>
            <w:r w:rsidRPr="006D73AE">
              <w:rPr>
                <w:rFonts w:ascii="Arial LatArm" w:hAnsi="Arial LatArm"/>
                <w:sz w:val="20"/>
                <w:lang w:val="pt-BR"/>
              </w:rPr>
              <w:t>%</w:t>
            </w:r>
          </w:p>
        </w:tc>
        <w:tc>
          <w:tcPr>
            <w:tcW w:w="857" w:type="dxa"/>
          </w:tcPr>
          <w:p w14:paraId="32D28685" w14:textId="6E683CEB" w:rsidR="008A041E" w:rsidRPr="00B138F3" w:rsidRDefault="008A041E" w:rsidP="008A041E">
            <w:pPr>
              <w:widowControl w:val="0"/>
              <w:jc w:val="center"/>
              <w:rPr>
                <w:rFonts w:ascii="GHEA Grapalat" w:hAnsi="GHEA Grapalat" w:cs="Arial"/>
                <w:sz w:val="16"/>
                <w:szCs w:val="16"/>
              </w:rPr>
            </w:pPr>
            <w:r w:rsidRPr="006D73AE">
              <w:rPr>
                <w:rFonts w:ascii="Arial LatArm" w:hAnsi="Arial LatArm"/>
                <w:sz w:val="20"/>
                <w:lang w:val="pt-BR"/>
              </w:rPr>
              <w:t>%</w:t>
            </w:r>
          </w:p>
        </w:tc>
        <w:tc>
          <w:tcPr>
            <w:tcW w:w="806" w:type="dxa"/>
          </w:tcPr>
          <w:p w14:paraId="517F5F4D" w14:textId="5019DCCF" w:rsidR="008A041E" w:rsidRPr="00B138F3" w:rsidRDefault="008A041E" w:rsidP="008A041E">
            <w:pPr>
              <w:widowControl w:val="0"/>
              <w:jc w:val="center"/>
              <w:rPr>
                <w:rFonts w:ascii="GHEA Grapalat" w:hAnsi="GHEA Grapalat"/>
                <w:b/>
                <w:sz w:val="16"/>
                <w:szCs w:val="16"/>
              </w:rPr>
            </w:pPr>
            <w:r w:rsidRPr="006D73AE">
              <w:rPr>
                <w:rFonts w:ascii="Arial LatArm" w:hAnsi="Arial LatArm"/>
                <w:sz w:val="20"/>
                <w:lang w:val="pt-BR"/>
              </w:rPr>
              <w:t>%</w:t>
            </w:r>
          </w:p>
        </w:tc>
      </w:tr>
      <w:tr w:rsidR="008A041E" w:rsidRPr="00B138F3" w14:paraId="18482307" w14:textId="77777777" w:rsidTr="00F56743">
        <w:trPr>
          <w:trHeight w:val="404"/>
          <w:jc w:val="center"/>
        </w:trPr>
        <w:tc>
          <w:tcPr>
            <w:tcW w:w="1713" w:type="dxa"/>
            <w:vAlign w:val="center"/>
          </w:tcPr>
          <w:p w14:paraId="45006EB5" w14:textId="52EA1F66" w:rsidR="008A041E" w:rsidRPr="00515D4B" w:rsidRDefault="008A041E" w:rsidP="008A041E">
            <w:pPr>
              <w:widowControl w:val="0"/>
              <w:jc w:val="center"/>
              <w:rPr>
                <w:rFonts w:asciiTheme="minorHAnsi" w:hAnsiTheme="minorHAnsi"/>
                <w:sz w:val="20"/>
                <w:szCs w:val="20"/>
                <w:lang w:val="en-US"/>
              </w:rPr>
            </w:pPr>
            <w:r>
              <w:rPr>
                <w:rFonts w:ascii="Arial LatArm" w:hAnsi="Arial LatArm"/>
                <w:sz w:val="20"/>
                <w:szCs w:val="20"/>
                <w:lang w:val="en-US"/>
              </w:rPr>
              <w:t>18</w:t>
            </w:r>
          </w:p>
        </w:tc>
        <w:tc>
          <w:tcPr>
            <w:tcW w:w="2106" w:type="dxa"/>
          </w:tcPr>
          <w:p w14:paraId="3CA3F30A" w14:textId="36E37FF3" w:rsidR="008A041E" w:rsidRDefault="008A041E" w:rsidP="008A041E">
            <w:pPr>
              <w:widowControl w:val="0"/>
              <w:jc w:val="center"/>
              <w:rPr>
                <w:rFonts w:ascii="Calibri" w:hAnsi="Calibri" w:cs="Calibri"/>
                <w:color w:val="000000"/>
              </w:rPr>
            </w:pPr>
            <w:r>
              <w:rPr>
                <w:rFonts w:ascii="GHEA Grapalat" w:hAnsi="GHEA Grapalat" w:cs="GHEA Grapalat"/>
                <w:color w:val="000000"/>
                <w:sz w:val="20"/>
                <w:szCs w:val="20"/>
              </w:rPr>
              <w:t>15333100</w:t>
            </w:r>
          </w:p>
        </w:tc>
        <w:tc>
          <w:tcPr>
            <w:tcW w:w="1462" w:type="dxa"/>
          </w:tcPr>
          <w:p w14:paraId="78AFA5F0" w14:textId="1740604D" w:rsidR="008A041E" w:rsidRPr="00067BF7" w:rsidRDefault="008A041E" w:rsidP="008A041E">
            <w:pPr>
              <w:pStyle w:val="23"/>
              <w:widowControl w:val="0"/>
              <w:spacing w:after="120"/>
              <w:rPr>
                <w:rFonts w:ascii="Calibri" w:hAnsi="Calibri" w:cs="Calibri"/>
                <w:color w:val="000000"/>
              </w:rPr>
            </w:pPr>
            <w:r w:rsidRPr="00067BF7">
              <w:rPr>
                <w:rFonts w:ascii="Calibri" w:hAnsi="Calibri" w:cs="Calibri"/>
                <w:color w:val="000000"/>
              </w:rPr>
              <w:t>Томатная паста</w:t>
            </w:r>
          </w:p>
        </w:tc>
        <w:tc>
          <w:tcPr>
            <w:tcW w:w="984" w:type="dxa"/>
          </w:tcPr>
          <w:p w14:paraId="057DEA31" w14:textId="57149DB7"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995" w:type="dxa"/>
          </w:tcPr>
          <w:p w14:paraId="4A8E12F9" w14:textId="4CF34B0C" w:rsidR="008A041E" w:rsidRPr="00B138F3" w:rsidRDefault="008A041E" w:rsidP="008A041E">
            <w:pPr>
              <w:widowControl w:val="0"/>
              <w:jc w:val="center"/>
              <w:rPr>
                <w:rFonts w:ascii="GHEA Grapalat" w:hAnsi="GHEA Grapalat"/>
                <w:sz w:val="16"/>
                <w:szCs w:val="16"/>
              </w:rPr>
            </w:pPr>
            <w:r w:rsidRPr="00532E11">
              <w:rPr>
                <w:rFonts w:ascii="Arial LatArm" w:hAnsi="Arial LatArm"/>
                <w:sz w:val="20"/>
                <w:lang w:val="pt-BR"/>
              </w:rPr>
              <w:t>%</w:t>
            </w:r>
          </w:p>
        </w:tc>
        <w:tc>
          <w:tcPr>
            <w:tcW w:w="706" w:type="dxa"/>
          </w:tcPr>
          <w:p w14:paraId="477AA4A3" w14:textId="2C92F5D6"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51" w:type="dxa"/>
          </w:tcPr>
          <w:p w14:paraId="470AD44F" w14:textId="1CEDCA7E"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541" w:type="dxa"/>
          </w:tcPr>
          <w:p w14:paraId="057FC567" w14:textId="697DFCA4"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605" w:type="dxa"/>
          </w:tcPr>
          <w:p w14:paraId="11C4A6B6" w14:textId="21521A9D"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708" w:type="dxa"/>
          </w:tcPr>
          <w:p w14:paraId="403C40A0" w14:textId="65D3B640"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40" w:type="dxa"/>
          </w:tcPr>
          <w:p w14:paraId="62880FEB" w14:textId="06039E74" w:rsidR="008A041E" w:rsidRPr="00B138F3" w:rsidRDefault="008A041E" w:rsidP="008A041E">
            <w:pPr>
              <w:widowControl w:val="0"/>
              <w:jc w:val="center"/>
              <w:rPr>
                <w:rFonts w:ascii="GHEA Grapalat" w:hAnsi="GHEA Grapalat" w:cs="Arial"/>
                <w:sz w:val="16"/>
                <w:szCs w:val="16"/>
              </w:rPr>
            </w:pPr>
            <w:r w:rsidRPr="00B01332">
              <w:rPr>
                <w:rFonts w:ascii="Arial LatArm" w:hAnsi="Arial LatArm"/>
                <w:sz w:val="20"/>
                <w:lang w:val="pt-BR"/>
              </w:rPr>
              <w:t>%</w:t>
            </w:r>
          </w:p>
        </w:tc>
        <w:tc>
          <w:tcPr>
            <w:tcW w:w="891" w:type="dxa"/>
          </w:tcPr>
          <w:p w14:paraId="18D78363" w14:textId="0B48590C" w:rsidR="008A041E" w:rsidRPr="00B138F3" w:rsidRDefault="008A041E" w:rsidP="008A041E">
            <w:pPr>
              <w:widowControl w:val="0"/>
              <w:jc w:val="center"/>
              <w:rPr>
                <w:rFonts w:ascii="GHEA Grapalat" w:hAnsi="GHEA Grapalat" w:cs="Arial"/>
                <w:sz w:val="16"/>
                <w:szCs w:val="16"/>
              </w:rPr>
            </w:pPr>
            <w:r w:rsidRPr="006D73AE">
              <w:rPr>
                <w:rFonts w:ascii="Arial LatArm" w:hAnsi="Arial LatArm"/>
                <w:sz w:val="20"/>
                <w:lang w:val="pt-BR"/>
              </w:rPr>
              <w:t>%</w:t>
            </w:r>
          </w:p>
        </w:tc>
        <w:tc>
          <w:tcPr>
            <w:tcW w:w="855" w:type="dxa"/>
          </w:tcPr>
          <w:p w14:paraId="1ED83EB7" w14:textId="759B0301" w:rsidR="008A041E" w:rsidRPr="00B138F3" w:rsidRDefault="008A041E" w:rsidP="008A041E">
            <w:pPr>
              <w:widowControl w:val="0"/>
              <w:jc w:val="center"/>
              <w:rPr>
                <w:rFonts w:ascii="GHEA Grapalat" w:hAnsi="GHEA Grapalat" w:cs="Arial"/>
                <w:sz w:val="16"/>
                <w:szCs w:val="16"/>
              </w:rPr>
            </w:pPr>
            <w:r w:rsidRPr="006D73AE">
              <w:rPr>
                <w:rFonts w:ascii="Arial LatArm" w:hAnsi="Arial LatArm"/>
                <w:sz w:val="20"/>
                <w:lang w:val="pt-BR"/>
              </w:rPr>
              <w:t>%</w:t>
            </w:r>
          </w:p>
        </w:tc>
        <w:tc>
          <w:tcPr>
            <w:tcW w:w="985" w:type="dxa"/>
          </w:tcPr>
          <w:p w14:paraId="68EAAC79" w14:textId="52FC9923" w:rsidR="008A041E" w:rsidRPr="00B138F3" w:rsidRDefault="008A041E" w:rsidP="008A041E">
            <w:pPr>
              <w:widowControl w:val="0"/>
              <w:jc w:val="center"/>
              <w:rPr>
                <w:rFonts w:ascii="GHEA Grapalat" w:hAnsi="GHEA Grapalat" w:cs="Arial"/>
                <w:sz w:val="16"/>
                <w:szCs w:val="16"/>
              </w:rPr>
            </w:pPr>
            <w:r w:rsidRPr="006D73AE">
              <w:rPr>
                <w:rFonts w:ascii="Arial LatArm" w:hAnsi="Arial LatArm"/>
                <w:sz w:val="20"/>
                <w:lang w:val="pt-BR"/>
              </w:rPr>
              <w:t>%</w:t>
            </w:r>
          </w:p>
        </w:tc>
        <w:tc>
          <w:tcPr>
            <w:tcW w:w="857" w:type="dxa"/>
          </w:tcPr>
          <w:p w14:paraId="0DE78E6E" w14:textId="07B840FC" w:rsidR="008A041E" w:rsidRPr="00B138F3" w:rsidRDefault="008A041E" w:rsidP="008A041E">
            <w:pPr>
              <w:widowControl w:val="0"/>
              <w:jc w:val="center"/>
              <w:rPr>
                <w:rFonts w:ascii="GHEA Grapalat" w:hAnsi="GHEA Grapalat" w:cs="Arial"/>
                <w:sz w:val="16"/>
                <w:szCs w:val="16"/>
              </w:rPr>
            </w:pPr>
            <w:r w:rsidRPr="006D73AE">
              <w:rPr>
                <w:rFonts w:ascii="Arial LatArm" w:hAnsi="Arial LatArm"/>
                <w:sz w:val="20"/>
                <w:lang w:val="pt-BR"/>
              </w:rPr>
              <w:t>%</w:t>
            </w:r>
          </w:p>
        </w:tc>
        <w:tc>
          <w:tcPr>
            <w:tcW w:w="806" w:type="dxa"/>
          </w:tcPr>
          <w:p w14:paraId="074FB7BB" w14:textId="1E505F1B" w:rsidR="008A041E" w:rsidRPr="00B138F3" w:rsidRDefault="008A041E" w:rsidP="008A041E">
            <w:pPr>
              <w:widowControl w:val="0"/>
              <w:jc w:val="center"/>
              <w:rPr>
                <w:rFonts w:ascii="GHEA Grapalat" w:hAnsi="GHEA Grapalat"/>
                <w:b/>
                <w:sz w:val="16"/>
                <w:szCs w:val="16"/>
              </w:rPr>
            </w:pPr>
            <w:r w:rsidRPr="006D73AE">
              <w:rPr>
                <w:rFonts w:ascii="Arial LatArm" w:hAnsi="Arial LatArm"/>
                <w:sz w:val="20"/>
                <w:lang w:val="pt-BR"/>
              </w:rPr>
              <w:t>%</w:t>
            </w:r>
          </w:p>
        </w:tc>
      </w:tr>
    </w:tbl>
    <w:p w14:paraId="64AC59EA"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88B4CB9" w14:textId="77777777" w:rsidTr="00E22E51">
        <w:trPr>
          <w:jc w:val="center"/>
        </w:trPr>
        <w:tc>
          <w:tcPr>
            <w:tcW w:w="4536" w:type="dxa"/>
          </w:tcPr>
          <w:p w14:paraId="430242D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14:paraId="48CB345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36A36EE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6E18AF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59C649F" w14:textId="77777777" w:rsidR="00071D1C" w:rsidRPr="00B138F3" w:rsidRDefault="00071D1C" w:rsidP="00B46D58">
            <w:pPr>
              <w:widowControl w:val="0"/>
              <w:spacing w:after="160"/>
              <w:jc w:val="center"/>
              <w:rPr>
                <w:rFonts w:ascii="GHEA Grapalat" w:hAnsi="GHEA Grapalat"/>
              </w:rPr>
            </w:pPr>
          </w:p>
        </w:tc>
        <w:tc>
          <w:tcPr>
            <w:tcW w:w="4343" w:type="dxa"/>
          </w:tcPr>
          <w:p w14:paraId="5BCCE12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5DE69A9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2C6662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048EBC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30B3DF5"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0154B74D"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2A08A98A" w14:textId="719CFB6D"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95CDF30"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B138F3" w:rsidRPr="00B138F3" w14:paraId="1607CF58" w14:textId="77777777" w:rsidTr="007A2020">
        <w:trPr>
          <w:tblCellSpacing w:w="7" w:type="dxa"/>
          <w:jc w:val="center"/>
        </w:trPr>
        <w:tc>
          <w:tcPr>
            <w:tcW w:w="0" w:type="auto"/>
            <w:vAlign w:val="center"/>
          </w:tcPr>
          <w:p w14:paraId="6AEB016D"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4A291A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BBA3D7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32D5900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4602DED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772CB65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095B798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551EEC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341639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E966CE5"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6BDC939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817D9B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44AA2D99" w14:textId="77777777" w:rsidR="0038400D" w:rsidRPr="00B138F3" w:rsidRDefault="0038400D" w:rsidP="00B46D58">
      <w:pPr>
        <w:widowControl w:val="0"/>
        <w:spacing w:after="160"/>
        <w:ind w:firstLine="375"/>
        <w:rPr>
          <w:rFonts w:ascii="GHEA Grapalat" w:hAnsi="GHEA Grapalat"/>
          <w:iCs/>
        </w:rPr>
      </w:pPr>
    </w:p>
    <w:p w14:paraId="4FA41D20"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65FE2698"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21B8A7B"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559C74C9"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6E3936A2"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23F1C91C"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0DBCEC26"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23BC3164"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05BF9D07"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1C6452D1" w14:textId="77777777" w:rsidTr="00AB4EAB">
        <w:trPr>
          <w:jc w:val="center"/>
        </w:trPr>
        <w:tc>
          <w:tcPr>
            <w:tcW w:w="442" w:type="dxa"/>
            <w:vMerge w:val="restart"/>
            <w:shd w:val="clear" w:color="auto" w:fill="auto"/>
            <w:vAlign w:val="center"/>
          </w:tcPr>
          <w:p w14:paraId="22F7C4E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16497D9B"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6A045D8C" w14:textId="77777777" w:rsidTr="00AB4EAB">
        <w:trPr>
          <w:jc w:val="center"/>
        </w:trPr>
        <w:tc>
          <w:tcPr>
            <w:tcW w:w="442" w:type="dxa"/>
            <w:vMerge/>
            <w:shd w:val="clear" w:color="auto" w:fill="auto"/>
          </w:tcPr>
          <w:p w14:paraId="4FC9D58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0D12297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CCE5AC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37D713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E6E0F0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3F4409B0"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303485F9"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68CE7F62" w14:textId="77777777" w:rsidTr="00AB4EAB">
        <w:trPr>
          <w:trHeight w:val="1105"/>
          <w:jc w:val="center"/>
        </w:trPr>
        <w:tc>
          <w:tcPr>
            <w:tcW w:w="442" w:type="dxa"/>
            <w:vMerge/>
            <w:tcBorders>
              <w:bottom w:val="single" w:sz="4" w:space="0" w:color="auto"/>
            </w:tcBorders>
            <w:shd w:val="clear" w:color="auto" w:fill="auto"/>
          </w:tcPr>
          <w:p w14:paraId="4485B7A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8E240F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7AE2A39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3AA8E4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12028A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69C4951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59867F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32D8B1E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E2D3EC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04C79631" w14:textId="77777777" w:rsidTr="00AB4EAB">
        <w:trPr>
          <w:jc w:val="center"/>
        </w:trPr>
        <w:tc>
          <w:tcPr>
            <w:tcW w:w="442" w:type="dxa"/>
            <w:shd w:val="clear" w:color="auto" w:fill="auto"/>
            <w:vAlign w:val="center"/>
          </w:tcPr>
          <w:p w14:paraId="54F9AEB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9AF78D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BBBC75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DDA47E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1A04CB0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44ED6CD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37433E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7BF875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05BB7D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08D31FAC" w14:textId="77777777" w:rsidTr="00AB4EAB">
        <w:trPr>
          <w:jc w:val="center"/>
        </w:trPr>
        <w:tc>
          <w:tcPr>
            <w:tcW w:w="442" w:type="dxa"/>
            <w:shd w:val="clear" w:color="auto" w:fill="auto"/>
          </w:tcPr>
          <w:p w14:paraId="77D9963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7165841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E894FC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4C675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5C83C74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468020A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C71227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5B444F3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669F502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2672B6BE" w14:textId="77777777" w:rsidR="0038400D" w:rsidRPr="00B138F3" w:rsidRDefault="0038400D" w:rsidP="00B46D58">
      <w:pPr>
        <w:widowControl w:val="0"/>
        <w:spacing w:after="160"/>
        <w:ind w:firstLine="375"/>
        <w:jc w:val="both"/>
        <w:rPr>
          <w:rFonts w:ascii="GHEA Grapalat" w:hAnsi="GHEA Grapalat" w:cs="Arial"/>
          <w:iCs/>
          <w:lang w:val="en-US"/>
        </w:rPr>
      </w:pPr>
    </w:p>
    <w:p w14:paraId="19D965C7"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14:paraId="44223319"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2465DB84" w14:textId="77777777" w:rsidTr="007A2020">
        <w:trPr>
          <w:trHeight w:val="266"/>
          <w:tblCellSpacing w:w="7" w:type="dxa"/>
          <w:jc w:val="center"/>
        </w:trPr>
        <w:tc>
          <w:tcPr>
            <w:tcW w:w="0" w:type="auto"/>
            <w:vAlign w:val="center"/>
          </w:tcPr>
          <w:p w14:paraId="6F0F1B9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31A1B9E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4FC3BBFD" w14:textId="77777777" w:rsidTr="007A2020">
        <w:trPr>
          <w:trHeight w:val="473"/>
          <w:tblCellSpacing w:w="7" w:type="dxa"/>
          <w:jc w:val="center"/>
        </w:trPr>
        <w:tc>
          <w:tcPr>
            <w:tcW w:w="0" w:type="auto"/>
            <w:vAlign w:val="center"/>
          </w:tcPr>
          <w:p w14:paraId="72A30F72"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749486F7"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10AA9FF"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1283D48"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1CE7F890" w14:textId="77777777" w:rsidTr="007A2020">
        <w:trPr>
          <w:trHeight w:val="503"/>
          <w:tblCellSpacing w:w="7" w:type="dxa"/>
          <w:jc w:val="center"/>
        </w:trPr>
        <w:tc>
          <w:tcPr>
            <w:tcW w:w="0" w:type="auto"/>
            <w:vAlign w:val="center"/>
          </w:tcPr>
          <w:p w14:paraId="230FAD2B"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2B731B18"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9E344B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1ECF9731"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7DDA476" w14:textId="77777777" w:rsidTr="007A2020">
        <w:trPr>
          <w:trHeight w:val="281"/>
          <w:tblCellSpacing w:w="7" w:type="dxa"/>
          <w:jc w:val="center"/>
        </w:trPr>
        <w:tc>
          <w:tcPr>
            <w:tcW w:w="0" w:type="auto"/>
            <w:vAlign w:val="center"/>
          </w:tcPr>
          <w:p w14:paraId="0A3763E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0A00B2F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CFB25B2" w14:textId="77777777" w:rsidR="00196F14" w:rsidRPr="00B138F3" w:rsidRDefault="00196F14" w:rsidP="00B46D58">
      <w:pPr>
        <w:widowControl w:val="0"/>
        <w:spacing w:after="160"/>
        <w:jc w:val="right"/>
        <w:rPr>
          <w:rFonts w:ascii="GHEA Grapalat" w:hAnsi="GHEA Grapalat" w:cs="Sylfaen"/>
          <w:b/>
        </w:rPr>
      </w:pPr>
    </w:p>
    <w:p w14:paraId="79E20DE7"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703C5B04"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567C8B48" w14:textId="2E667EF6" w:rsidR="00341A74" w:rsidRPr="00B138F3" w:rsidRDefault="00AC3943" w:rsidP="00B46D58">
      <w:pPr>
        <w:widowControl w:val="0"/>
        <w:spacing w:after="160"/>
        <w:jc w:val="right"/>
        <w:rPr>
          <w:rFonts w:ascii="GHEA Grapalat" w:hAnsi="GHEA Grapalat" w:cs="Sylfaen"/>
          <w:i/>
        </w:rPr>
      </w:pPr>
      <w:r>
        <w:rPr>
          <w:rFonts w:ascii="Arial Unicode" w:hAnsi="Arial Unicode"/>
          <w:lang w:val="es-ES"/>
        </w:rPr>
        <w:t xml:space="preserve">  </w:t>
      </w:r>
      <w:r w:rsidR="00341A74" w:rsidRPr="00B138F3">
        <w:rPr>
          <w:rFonts w:ascii="GHEA Grapalat" w:hAnsi="GHEA Grapalat"/>
          <w:i/>
        </w:rPr>
        <w:t xml:space="preserve">к Договору под кодом </w:t>
      </w:r>
      <w:r w:rsidR="00196F14" w:rsidRPr="00B138F3">
        <w:rPr>
          <w:rFonts w:ascii="GHEA Grapalat" w:hAnsi="GHEA Grapalat" w:cs="Sylfaen"/>
          <w:i/>
        </w:rPr>
        <w:br/>
      </w:r>
      <w:r w:rsidR="00341A74"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341A74" w:rsidRPr="00B138F3">
        <w:rPr>
          <w:rFonts w:ascii="GHEA Grapalat" w:hAnsi="GHEA Grapalat"/>
          <w:i/>
        </w:rPr>
        <w:t>20</w:t>
      </w:r>
      <w:r w:rsidR="00D52566" w:rsidRPr="00B138F3">
        <w:rPr>
          <w:rFonts w:ascii="GHEA Grapalat" w:hAnsi="GHEA Grapalat"/>
          <w:i/>
        </w:rPr>
        <w:tab/>
      </w:r>
      <w:r w:rsidR="00341A74" w:rsidRPr="00B138F3">
        <w:rPr>
          <w:rFonts w:ascii="GHEA Grapalat" w:hAnsi="GHEA Grapalat"/>
          <w:i/>
        </w:rPr>
        <w:t>г.</w:t>
      </w:r>
    </w:p>
    <w:p w14:paraId="02F8397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07C1BB84"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2E43614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69F8366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724BF8E6"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6798923A"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632EB2E1"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11914C97"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0E33F11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9B47D41"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C362385"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0DD900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3FD775C"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4410DEC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8FAE6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C6F624C"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81AB7F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FD219C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3EE316"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59AB3AF"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AEC219B"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71BB582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A33419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B68A324"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84748A9" w14:textId="77777777" w:rsidR="00071D1C" w:rsidRPr="00B138F3" w:rsidRDefault="00071D1C" w:rsidP="00B46D58">
            <w:pPr>
              <w:widowControl w:val="0"/>
              <w:spacing w:after="120"/>
              <w:jc w:val="center"/>
              <w:rPr>
                <w:rFonts w:ascii="GHEA Grapalat" w:hAnsi="GHEA Grapalat" w:cs="Sylfaen"/>
                <w:sz w:val="20"/>
                <w:szCs w:val="20"/>
              </w:rPr>
            </w:pPr>
          </w:p>
        </w:tc>
      </w:tr>
    </w:tbl>
    <w:p w14:paraId="3B31CB6D"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0055E6CC"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A83DD8C" w14:textId="77777777" w:rsidR="00B138F3" w:rsidRDefault="00B138F3" w:rsidP="00B138F3">
      <w:pPr>
        <w:rPr>
          <w:rFonts w:ascii="GHEA Grapalat" w:hAnsi="GHEA Grapalat"/>
        </w:rPr>
      </w:pPr>
    </w:p>
    <w:p w14:paraId="2FD741F7" w14:textId="77777777" w:rsidR="00071D1C" w:rsidRPr="00B138F3" w:rsidRDefault="00071D1C" w:rsidP="00B138F3">
      <w:pPr>
        <w:rPr>
          <w:rFonts w:ascii="GHEA Grapalat" w:hAnsi="GHEA Grapalat"/>
          <w:lang w:val="en-US"/>
        </w:rPr>
      </w:pPr>
      <w:r w:rsidRPr="00B138F3">
        <w:rPr>
          <w:rFonts w:ascii="GHEA Grapalat" w:hAnsi="GHEA Grapalat"/>
        </w:rPr>
        <w:t>СТОРОНЫ</w:t>
      </w:r>
    </w:p>
    <w:p w14:paraId="700A7D90"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186BF84E" w14:textId="77777777" w:rsidTr="007072C5">
        <w:tc>
          <w:tcPr>
            <w:tcW w:w="4450" w:type="dxa"/>
          </w:tcPr>
          <w:p w14:paraId="5D7FFF8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127B1F4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01219870"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0E1BAD6"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59F29416" w14:textId="77777777" w:rsidTr="00E22E51">
        <w:trPr>
          <w:tblCellSpacing w:w="7" w:type="dxa"/>
          <w:jc w:val="center"/>
        </w:trPr>
        <w:tc>
          <w:tcPr>
            <w:tcW w:w="0" w:type="auto"/>
            <w:vAlign w:val="center"/>
          </w:tcPr>
          <w:p w14:paraId="6EC9556B"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CDEDF9E"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4D3597B9"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1C0A808E"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5F88AD4F" w14:textId="77777777" w:rsidTr="00E22E51">
        <w:trPr>
          <w:tblCellSpacing w:w="7" w:type="dxa"/>
          <w:jc w:val="center"/>
        </w:trPr>
        <w:tc>
          <w:tcPr>
            <w:tcW w:w="0" w:type="auto"/>
            <w:vAlign w:val="center"/>
          </w:tcPr>
          <w:p w14:paraId="4A27FB4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AE023E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03CEC6A4"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EA7342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196D942E"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D398D" w14:textId="77777777" w:rsidR="004B4A4A" w:rsidRDefault="004B4A4A">
      <w:r>
        <w:separator/>
      </w:r>
    </w:p>
  </w:endnote>
  <w:endnote w:type="continuationSeparator" w:id="0">
    <w:p w14:paraId="5FB32CDD" w14:textId="77777777" w:rsidR="004B4A4A" w:rsidRDefault="004B4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HEA Grapalat">
    <w:altName w:val="Calibri"/>
    <w:panose1 w:val="00000000000000000000"/>
    <w:charset w:val="00"/>
    <w:family w:val="auto"/>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509DD891" w14:textId="77777777" w:rsidR="001C1074" w:rsidRPr="00C861E9" w:rsidRDefault="00A25CC7">
        <w:pPr>
          <w:pStyle w:val="a5"/>
          <w:jc w:val="center"/>
          <w:rPr>
            <w:rFonts w:ascii="GHEA Grapalat" w:hAnsi="GHEA Grapalat"/>
            <w:sz w:val="24"/>
            <w:szCs w:val="24"/>
          </w:rPr>
        </w:pPr>
        <w:r w:rsidRPr="00C861E9">
          <w:rPr>
            <w:rFonts w:ascii="GHEA Grapalat" w:hAnsi="GHEA Grapalat"/>
            <w:sz w:val="24"/>
            <w:szCs w:val="24"/>
          </w:rPr>
          <w:fldChar w:fldCharType="begin"/>
        </w:r>
        <w:r w:rsidR="001C1074"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D44B1">
          <w:rPr>
            <w:rFonts w:ascii="GHEA Grapalat" w:hAnsi="GHEA Grapalat"/>
            <w:noProof/>
            <w:sz w:val="24"/>
            <w:szCs w:val="24"/>
          </w:rPr>
          <w:t>109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877E3" w14:textId="77777777" w:rsidR="004B4A4A" w:rsidRDefault="004B4A4A">
      <w:r>
        <w:separator/>
      </w:r>
    </w:p>
  </w:footnote>
  <w:footnote w:type="continuationSeparator" w:id="0">
    <w:p w14:paraId="589122F6" w14:textId="77777777" w:rsidR="004B4A4A" w:rsidRDefault="004B4A4A">
      <w:r>
        <w:continuationSeparator/>
      </w:r>
    </w:p>
  </w:footnote>
  <w:footnote w:id="1">
    <w:p w14:paraId="0B8C4D85" w14:textId="77777777" w:rsidR="001C1074" w:rsidRDefault="001C1074"/>
    <w:p w14:paraId="2086A728" w14:textId="77777777" w:rsidR="001C1074" w:rsidRPr="004700AE" w:rsidRDefault="001C1074" w:rsidP="007A5F50">
      <w:pPr>
        <w:pStyle w:val="af2"/>
        <w:jc w:val="both"/>
        <w:rPr>
          <w:rFonts w:asciiTheme="minorHAnsi" w:hAnsiTheme="minorHAnsi"/>
          <w:i/>
          <w:lang w:val="en-US"/>
        </w:rPr>
      </w:pPr>
    </w:p>
  </w:footnote>
  <w:footnote w:id="2">
    <w:p w14:paraId="68C77A14" w14:textId="77777777" w:rsidR="001C1074" w:rsidRDefault="001C1074"/>
    <w:p w14:paraId="47A33538" w14:textId="77777777" w:rsidR="001C1074" w:rsidRPr="004700AE" w:rsidRDefault="001C1074" w:rsidP="008842CE">
      <w:pPr>
        <w:pStyle w:val="af2"/>
        <w:widowControl w:val="0"/>
        <w:jc w:val="both"/>
        <w:rPr>
          <w:rFonts w:ascii="GHEA Grapalat" w:hAnsi="GHEA Grapalat"/>
          <w:i/>
        </w:rPr>
      </w:pPr>
    </w:p>
  </w:footnote>
  <w:footnote w:id="3">
    <w:p w14:paraId="5B3D8B05" w14:textId="77777777" w:rsidR="001C1074" w:rsidRDefault="001C1074"/>
    <w:p w14:paraId="630B2B50" w14:textId="77777777" w:rsidR="001C1074" w:rsidRPr="004700AE" w:rsidRDefault="001C1074" w:rsidP="008842CE">
      <w:pPr>
        <w:pStyle w:val="af2"/>
        <w:widowControl w:val="0"/>
        <w:jc w:val="both"/>
        <w:rPr>
          <w:rFonts w:ascii="GHEA Grapalat" w:hAnsi="GHEA Grapalat" w:cs="Sylfaen"/>
        </w:rPr>
      </w:pPr>
    </w:p>
  </w:footnote>
  <w:footnote w:id="4">
    <w:p w14:paraId="3E897680" w14:textId="77777777" w:rsidR="001C1074" w:rsidRPr="004700AE" w:rsidRDefault="001C1074" w:rsidP="008842CE">
      <w:pPr>
        <w:pStyle w:val="af2"/>
        <w:widowControl w:val="0"/>
        <w:jc w:val="both"/>
        <w:rPr>
          <w:rFonts w:ascii="GHEA Grapalat" w:hAnsi="GHEA Grapalat" w:cs="Courier New"/>
          <w:lang w:val="en-US"/>
        </w:rPr>
      </w:pPr>
    </w:p>
    <w:p w14:paraId="3A93EF8E" w14:textId="77777777" w:rsidR="001C1074" w:rsidRPr="00D5443D" w:rsidRDefault="001C1074" w:rsidP="008842CE">
      <w:pPr>
        <w:pStyle w:val="af2"/>
        <w:widowControl w:val="0"/>
        <w:jc w:val="both"/>
        <w:rPr>
          <w:rFonts w:ascii="GHEA Grapalat" w:hAnsi="GHEA Grapalat"/>
          <w:sz w:val="2"/>
          <w:szCs w:val="2"/>
          <w:lang w:val="af-ZA"/>
        </w:rPr>
      </w:pPr>
    </w:p>
  </w:footnote>
  <w:footnote w:id="5">
    <w:p w14:paraId="5859F95E" w14:textId="77777777" w:rsidR="001C1074" w:rsidRPr="00541313" w:rsidRDefault="001C1074"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0EC082BD" w14:textId="77777777" w:rsidR="001C1074" w:rsidRPr="00DB4FE3" w:rsidRDefault="001C1074" w:rsidP="00541313">
      <w:pPr>
        <w:widowControl w:val="0"/>
        <w:ind w:firstLine="142"/>
        <w:jc w:val="both"/>
        <w:rPr>
          <w:rFonts w:ascii="GHEA Grapalat" w:hAnsi="GHEA Grapalat"/>
          <w:i/>
          <w:sz w:val="20"/>
          <w:szCs w:val="20"/>
        </w:rPr>
      </w:pPr>
      <w:r w:rsidRPr="00DB4FE3">
        <w:rPr>
          <w:rFonts w:ascii="GHEA Grapalat" w:hAnsi="GHEA Grapalat"/>
          <w:i/>
          <w:sz w:val="20"/>
          <w:szCs w:val="20"/>
        </w:rPr>
        <w:t>- процедура закупки организована на основании части 6 статьи 15 Закона РА "О закупках</w:t>
      </w:r>
      <w:r w:rsidRPr="00DB4FE3">
        <w:rPr>
          <w:rFonts w:ascii="GHEA Grapalat" w:hAnsi="GHEA Grapalat"/>
          <w:i/>
        </w:rPr>
        <w:t>"</w:t>
      </w:r>
      <w:r w:rsidRPr="00DB4FE3">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0A643C3E" w14:textId="77777777" w:rsidR="001C1074" w:rsidRPr="00DB4FE3" w:rsidRDefault="001C1074" w:rsidP="00541313">
      <w:pPr>
        <w:widowControl w:val="0"/>
        <w:ind w:firstLine="142"/>
        <w:jc w:val="both"/>
        <w:rPr>
          <w:rFonts w:ascii="GHEA Grapalat" w:hAnsi="GHEA Grapalat"/>
          <w:i/>
          <w:sz w:val="20"/>
          <w:szCs w:val="20"/>
        </w:rPr>
      </w:pPr>
      <w:r w:rsidRPr="00DB4FE3">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p w14:paraId="4267D71D" w14:textId="77777777" w:rsidR="001C1074" w:rsidRDefault="001C1074" w:rsidP="00541313">
      <w:pPr>
        <w:widowControl w:val="0"/>
        <w:jc w:val="both"/>
        <w:rPr>
          <w:rFonts w:ascii="GHEA Grapalat" w:hAnsi="GHEA Grapalat"/>
          <w:i/>
          <w:sz w:val="20"/>
          <w:szCs w:val="20"/>
        </w:rPr>
      </w:pPr>
      <w:r w:rsidRPr="00DB4FE3">
        <w:rPr>
          <w:rFonts w:ascii="GHEA Grapalat" w:hAnsi="GHEA Grapalat"/>
          <w:i/>
          <w:sz w:val="20"/>
          <w:szCs w:val="20"/>
        </w:rPr>
        <w:t xml:space="preserve">  -закупка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24B43D0B" w14:textId="77777777" w:rsidR="001C1074" w:rsidRPr="00D3436F" w:rsidRDefault="001C1074"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319689BE" w14:textId="77777777" w:rsidR="001C1074" w:rsidRPr="008842CE" w:rsidRDefault="001C1074" w:rsidP="001831C4">
      <w:pPr>
        <w:pStyle w:val="af2"/>
        <w:widowControl w:val="0"/>
        <w:jc w:val="both"/>
        <w:rPr>
          <w:rFonts w:ascii="GHEA Grapalat" w:hAnsi="GHEA Grapalat"/>
          <w:lang w:val="af-ZA"/>
        </w:rPr>
      </w:pPr>
    </w:p>
    <w:p w14:paraId="772F0115" w14:textId="77777777" w:rsidR="001C1074" w:rsidRPr="008842CE" w:rsidRDefault="001C1074" w:rsidP="008842CE">
      <w:pPr>
        <w:pStyle w:val="af2"/>
        <w:widowControl w:val="0"/>
        <w:jc w:val="both"/>
        <w:rPr>
          <w:rFonts w:ascii="GHEA Grapalat" w:hAnsi="GHEA Grapalat"/>
          <w:lang w:val="af-ZA"/>
        </w:rPr>
      </w:pPr>
    </w:p>
  </w:footnote>
  <w:footnote w:id="6">
    <w:p w14:paraId="61497245" w14:textId="77777777" w:rsidR="001C1074" w:rsidRPr="00CD6B60" w:rsidRDefault="001C1074"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9B1B3C8" w14:textId="77777777" w:rsidR="001C1074" w:rsidRPr="00CD6B60" w:rsidRDefault="001C107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proofErr w:type="spellStart"/>
      <w:r w:rsidRPr="00CD6B60">
        <w:rPr>
          <w:rFonts w:ascii="GHEA Grapalat" w:hAnsi="GHEA Grapalat" w:hint="eastAsia"/>
          <w:i/>
          <w:sz w:val="20"/>
          <w:szCs w:val="20"/>
        </w:rPr>
        <w:t>комиссииразъясненияприглашения</w:t>
      </w:r>
      <w:proofErr w:type="spellEnd"/>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proofErr w:type="spellStart"/>
      <w:r w:rsidRPr="00CD6B60">
        <w:rPr>
          <w:rFonts w:ascii="GHEA Grapalat" w:hAnsi="GHEA Grapalat" w:hint="eastAsia"/>
          <w:i/>
          <w:sz w:val="20"/>
          <w:szCs w:val="20"/>
        </w:rPr>
        <w:t>Приэтом</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разъяснениеможет</w:t>
      </w:r>
      <w:r>
        <w:rPr>
          <w:rFonts w:ascii="GHEA Grapalat" w:hAnsi="GHEA Grapalat"/>
          <w:i/>
          <w:sz w:val="20"/>
          <w:szCs w:val="20"/>
        </w:rPr>
        <w:t>быть</w:t>
      </w:r>
      <w:proofErr w:type="spellEnd"/>
      <w:r>
        <w:rPr>
          <w:rFonts w:ascii="GHEA Grapalat" w:hAnsi="GHEA Grapalat"/>
          <w:i/>
          <w:sz w:val="20"/>
          <w:szCs w:val="20"/>
        </w:rPr>
        <w:t xml:space="preserve"> </w:t>
      </w:r>
      <w:proofErr w:type="spellStart"/>
      <w:r w:rsidRPr="00CD6B60">
        <w:rPr>
          <w:rFonts w:ascii="GHEA Grapalat" w:hAnsi="GHEA Grapalat" w:hint="eastAsia"/>
          <w:i/>
          <w:sz w:val="20"/>
          <w:szCs w:val="20"/>
        </w:rPr>
        <w:t>потребованодо</w:t>
      </w:r>
      <w:proofErr w:type="spellEnd"/>
      <w:r w:rsidRPr="00CD6B60">
        <w:rPr>
          <w:rFonts w:ascii="GHEA Grapalat" w:hAnsi="GHEA Grapalat"/>
          <w:i/>
          <w:sz w:val="20"/>
          <w:szCs w:val="20"/>
        </w:rPr>
        <w:t xml:space="preserve"> 17:00 (</w:t>
      </w:r>
      <w:proofErr w:type="spellStart"/>
      <w:r w:rsidRPr="00CD6B60">
        <w:rPr>
          <w:rFonts w:ascii="GHEA Grapalat" w:hAnsi="GHEA Grapalat" w:hint="eastAsia"/>
          <w:i/>
          <w:sz w:val="20"/>
          <w:szCs w:val="20"/>
        </w:rPr>
        <w:t>поереванскомувремени</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указанноговнастоящемпунктедня</w:t>
      </w:r>
      <w:proofErr w:type="spellEnd"/>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следующегозаднемполучениязапроса</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нонепозднеечемза</w:t>
      </w:r>
      <w:proofErr w:type="spellEnd"/>
      <w:r w:rsidRPr="00CD6B60">
        <w:rPr>
          <w:rFonts w:ascii="GHEA Grapalat" w:hAnsi="GHEA Grapalat"/>
          <w:i/>
          <w:sz w:val="20"/>
          <w:szCs w:val="20"/>
        </w:rPr>
        <w:t xml:space="preserve"> 3 </w:t>
      </w:r>
      <w:proofErr w:type="spellStart"/>
      <w:r w:rsidRPr="00CD6B60">
        <w:rPr>
          <w:rFonts w:ascii="GHEA Grapalat" w:hAnsi="GHEA Grapalat" w:hint="eastAsia"/>
          <w:i/>
          <w:sz w:val="20"/>
          <w:szCs w:val="20"/>
        </w:rPr>
        <w:t>часадо</w:t>
      </w:r>
      <w:proofErr w:type="spellEnd"/>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14ADD05" w14:textId="77777777" w:rsidR="001C1074" w:rsidRPr="00CD6B60" w:rsidRDefault="001C107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00DC8BC" w14:textId="77777777" w:rsidR="001C1074" w:rsidRPr="00CD6B60" w:rsidRDefault="001C1074"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7">
    <w:p w14:paraId="2BDA8574" w14:textId="77777777" w:rsidR="001C1074" w:rsidRPr="00CA2B01" w:rsidRDefault="001C1074" w:rsidP="00182C2E">
      <w:pPr>
        <w:widowControl w:val="0"/>
        <w:jc w:val="both"/>
        <w:rPr>
          <w:rFonts w:ascii="GHEA Grapalat" w:hAnsi="GHEA Grapalat"/>
          <w:i/>
          <w:sz w:val="20"/>
          <w:szCs w:val="20"/>
        </w:rPr>
      </w:pPr>
      <w:r>
        <w:rPr>
          <w:rStyle w:val="af6"/>
          <w:rFonts w:ascii="Times Armenian" w:hAnsi="Times Armenian"/>
          <w:sz w:val="20"/>
          <w:szCs w:val="20"/>
        </w:rPr>
        <w:t>6</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793E6C9C" w14:textId="77777777" w:rsidR="001C1074" w:rsidRPr="00CA2B01" w:rsidRDefault="001C1074" w:rsidP="00182C2E">
      <w:pPr>
        <w:widowControl w:val="0"/>
        <w:jc w:val="both"/>
        <w:rPr>
          <w:rFonts w:ascii="GHEA Grapalat" w:hAnsi="GHEA Grapalat"/>
          <w:i/>
          <w:sz w:val="20"/>
          <w:szCs w:val="20"/>
        </w:rPr>
      </w:pP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6AD9905C" w14:textId="77777777" w:rsidR="001C1074" w:rsidRPr="00CA2B01" w:rsidRDefault="001C1074"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8">
    <w:p w14:paraId="378404A5" w14:textId="77777777" w:rsidR="001C1074" w:rsidRPr="0034222E" w:rsidDel="00932115" w:rsidRDefault="001C1074" w:rsidP="00AF1F59">
      <w:pPr>
        <w:pStyle w:val="af2"/>
        <w:jc w:val="both"/>
        <w:rPr>
          <w:del w:id="0" w:author="Inesa Kocharyan" w:date="2019-10-29T12:18:00Z"/>
        </w:rPr>
      </w:pPr>
      <w:r w:rsidRPr="0034222E">
        <w:rPr>
          <w:rStyle w:val="af6"/>
        </w:rPr>
        <w:t>7</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p>
  </w:footnote>
  <w:footnote w:id="9">
    <w:p w14:paraId="5EB30515" w14:textId="77777777" w:rsidR="001C1074" w:rsidRPr="00D3436F" w:rsidRDefault="001C1074" w:rsidP="00AF1F59">
      <w:pPr>
        <w:pStyle w:val="af2"/>
        <w:jc w:val="both"/>
        <w:rPr>
          <w:rFonts w:ascii="GHEA Grapalat" w:hAnsi="GHEA Grapalat"/>
          <w:i/>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4D6D9FD" w14:textId="77777777" w:rsidR="001C1074" w:rsidRPr="000811C1" w:rsidRDefault="001C1074">
      <w:pPr>
        <w:pStyle w:val="af2"/>
        <w:rPr>
          <w:rFonts w:asciiTheme="minorHAnsi" w:hAnsiTheme="minorHAnsi"/>
        </w:rPr>
      </w:pPr>
    </w:p>
  </w:footnote>
  <w:footnote w:id="10">
    <w:p w14:paraId="11756CD8" w14:textId="77777777" w:rsidR="001C1074" w:rsidRPr="002C2499" w:rsidRDefault="001C1074"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14:paraId="60DD5B35" w14:textId="77777777" w:rsidR="001C1074" w:rsidRPr="000811C1" w:rsidRDefault="001C1074">
      <w:pPr>
        <w:pStyle w:val="af2"/>
        <w:rPr>
          <w:rFonts w:asciiTheme="minorHAnsi" w:hAnsiTheme="minorHAnsi"/>
        </w:rPr>
      </w:pPr>
    </w:p>
  </w:footnote>
  <w:footnote w:id="11">
    <w:p w14:paraId="2700D7B2" w14:textId="77777777" w:rsidR="001C1074" w:rsidRPr="00FE2AA4" w:rsidRDefault="001C1074">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12">
    <w:p w14:paraId="665FA087" w14:textId="77777777" w:rsidR="001C1074" w:rsidRPr="008842CE" w:rsidRDefault="001C1074"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D9E4537" w14:textId="77777777" w:rsidR="001C1074" w:rsidRPr="000811C1" w:rsidRDefault="001C1074">
      <w:pPr>
        <w:pStyle w:val="af2"/>
        <w:rPr>
          <w:lang w:val="af-ZA"/>
        </w:rPr>
      </w:pPr>
    </w:p>
  </w:footnote>
  <w:footnote w:id="13">
    <w:p w14:paraId="3BD23795" w14:textId="77777777" w:rsidR="001C1074" w:rsidRDefault="001C1074" w:rsidP="00636142">
      <w:pPr>
        <w:pStyle w:val="af2"/>
        <w:jc w:val="both"/>
        <w:rPr>
          <w:rFonts w:ascii="GHEA Grapalat" w:hAnsi="GHEA Grapalat"/>
          <w:i/>
          <w:lang w:val="hy-AM"/>
        </w:rPr>
      </w:pPr>
    </w:p>
    <w:p w14:paraId="0AAB187D" w14:textId="77777777" w:rsidR="001C1074" w:rsidRPr="002227A9" w:rsidRDefault="001C1074"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0D72037" w14:textId="77777777" w:rsidR="001C1074" w:rsidRPr="00636142" w:rsidRDefault="001C1074"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7FBCFA6" w14:textId="77777777" w:rsidR="001C1074" w:rsidRPr="0092041F" w:rsidRDefault="001C1074"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 xml:space="preserve">уменьшается в пропорции, исчисленной в отношении суммы этого </w:t>
      </w:r>
      <w:proofErr w:type="spellStart"/>
      <w:r w:rsidRPr="001738A8">
        <w:rPr>
          <w:rFonts w:ascii="GHEA Grapalat" w:hAnsi="GHEA Grapalat"/>
          <w:i/>
        </w:rPr>
        <w:t>этапа.Обеспечение</w:t>
      </w:r>
      <w:proofErr w:type="spellEnd"/>
      <w:r w:rsidRPr="001738A8">
        <w:rPr>
          <w:rFonts w:ascii="GHEA Grapalat" w:hAnsi="GHEA Grapalat"/>
          <w:i/>
        </w:rPr>
        <w:t xml:space="preserve">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5259DBD6" w14:textId="77777777" w:rsidR="001C1074" w:rsidRPr="0092041F" w:rsidRDefault="001C1074" w:rsidP="00C67FAB">
      <w:pPr>
        <w:pStyle w:val="af2"/>
        <w:jc w:val="both"/>
        <w:rPr>
          <w:rFonts w:ascii="GHEA Grapalat" w:hAnsi="GHEA Grapalat"/>
          <w:i/>
        </w:rPr>
      </w:pPr>
    </w:p>
  </w:footnote>
  <w:footnote w:id="14">
    <w:p w14:paraId="5C5373FC" w14:textId="77777777" w:rsidR="001C1074" w:rsidRPr="004A4643" w:rsidRDefault="001C1074"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5">
    <w:p w14:paraId="0895832F" w14:textId="77777777" w:rsidR="001C1074" w:rsidRPr="008E4439" w:rsidRDefault="001C1074"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14:paraId="6AD6667B" w14:textId="77777777" w:rsidR="001C1074" w:rsidRPr="000811C1" w:rsidRDefault="001C1074" w:rsidP="0027573B">
      <w:pPr>
        <w:pStyle w:val="af2"/>
        <w:rPr>
          <w:rFonts w:ascii="Sylfaen" w:hAnsi="Sylfaen"/>
          <w:sz w:val="18"/>
          <w:szCs w:val="18"/>
        </w:rPr>
      </w:pPr>
    </w:p>
  </w:footnote>
  <w:footnote w:id="16">
    <w:p w14:paraId="3E2676AB" w14:textId="77777777" w:rsidR="001C1074" w:rsidRPr="00A31673" w:rsidRDefault="001C1074">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7">
    <w:p w14:paraId="64A34CDE" w14:textId="77777777" w:rsidR="001C1074" w:rsidRPr="00DE7706" w:rsidRDefault="001C1074">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8">
    <w:p w14:paraId="1FDA0335" w14:textId="77777777" w:rsidR="001C1074" w:rsidRPr="008416BA" w:rsidRDefault="001C1074"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09B9C566" w14:textId="77777777" w:rsidR="001C1074" w:rsidRDefault="001C1074" w:rsidP="006B3E56">
      <w:pPr>
        <w:jc w:val="both"/>
      </w:pPr>
    </w:p>
    <w:p w14:paraId="36D695EC" w14:textId="77777777" w:rsidR="001C1074" w:rsidRPr="008B70EB" w:rsidRDefault="001C1074"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61425D98" w14:textId="77777777" w:rsidR="001C1074" w:rsidRPr="008B70EB" w:rsidRDefault="001C1074"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4A0D6869" w14:textId="77777777" w:rsidR="001C1074" w:rsidRPr="008B70EB" w:rsidRDefault="001C1074"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F6B55F6" w14:textId="77777777" w:rsidR="001C1074" w:rsidRDefault="001C1074" w:rsidP="00637230">
      <w:pPr>
        <w:jc w:val="both"/>
        <w:rPr>
          <w:rFonts w:asciiTheme="minorHAnsi" w:hAnsiTheme="minorHAnsi"/>
          <w:lang w:val="af-ZA"/>
        </w:rPr>
      </w:pPr>
    </w:p>
  </w:footnote>
  <w:footnote w:id="19">
    <w:p w14:paraId="53CDCC0E" w14:textId="77777777" w:rsidR="001C1074" w:rsidRPr="00D3436F" w:rsidRDefault="001C1074"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91A2183" w14:textId="77777777" w:rsidR="001C1074" w:rsidRPr="00D3436F" w:rsidRDefault="001C1074">
      <w:pPr>
        <w:pStyle w:val="af2"/>
        <w:rPr>
          <w:lang w:val="es-ES"/>
        </w:rPr>
      </w:pPr>
    </w:p>
  </w:footnote>
  <w:footnote w:id="20">
    <w:p w14:paraId="6058D2D7" w14:textId="77777777" w:rsidR="001C1074" w:rsidRDefault="001C1074"/>
    <w:p w14:paraId="4A9D6084" w14:textId="77777777" w:rsidR="001C1074" w:rsidRPr="008842CE" w:rsidRDefault="001C1074" w:rsidP="003D2FE2">
      <w:pPr>
        <w:pStyle w:val="af2"/>
        <w:jc w:val="both"/>
      </w:pPr>
    </w:p>
  </w:footnote>
  <w:footnote w:id="21">
    <w:p w14:paraId="128C7CB3" w14:textId="77777777" w:rsidR="001C1074" w:rsidRDefault="001C1074"/>
    <w:p w14:paraId="3298A337" w14:textId="77777777" w:rsidR="001C1074" w:rsidRPr="008842CE" w:rsidRDefault="001C1074" w:rsidP="000A214C">
      <w:pPr>
        <w:pStyle w:val="af2"/>
        <w:jc w:val="both"/>
      </w:pPr>
    </w:p>
  </w:footnote>
  <w:footnote w:id="22">
    <w:p w14:paraId="24BA33B3" w14:textId="77777777" w:rsidR="001C1074" w:rsidRPr="00D3436F" w:rsidRDefault="001C1074"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3">
    <w:p w14:paraId="165E0EC8" w14:textId="77777777" w:rsidR="001C1074" w:rsidRPr="008842CE" w:rsidRDefault="001C1074"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169BD56" w14:textId="77777777" w:rsidR="001C1074" w:rsidRPr="00D3436F" w:rsidRDefault="001C1074">
      <w:pPr>
        <w:pStyle w:val="af2"/>
        <w:rPr>
          <w:lang w:val="hy-AM"/>
        </w:rPr>
      </w:pPr>
    </w:p>
  </w:footnote>
  <w:footnote w:id="24">
    <w:p w14:paraId="40916C4D" w14:textId="77777777" w:rsidR="001C1074" w:rsidRPr="008842CE" w:rsidRDefault="001C1074"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5F49A92" w14:textId="77777777" w:rsidR="001C1074" w:rsidRPr="00E85250" w:rsidRDefault="001C1074" w:rsidP="00D90640">
      <w:pPr>
        <w:widowControl w:val="0"/>
        <w:spacing w:after="160" w:line="360" w:lineRule="auto"/>
        <w:ind w:firstLine="709"/>
        <w:jc w:val="both"/>
        <w:rPr>
          <w:rFonts w:ascii="GHEA Grapalat" w:hAnsi="GHEA Grapalat"/>
          <w:lang w:val="hy-AM"/>
        </w:rPr>
      </w:pPr>
    </w:p>
    <w:p w14:paraId="33DA894A" w14:textId="77777777" w:rsidR="001C1074" w:rsidRPr="00D3436F" w:rsidRDefault="001C1074">
      <w:pPr>
        <w:pStyle w:val="af2"/>
        <w:rPr>
          <w:lang w:val="hy-AM"/>
        </w:rPr>
      </w:pPr>
    </w:p>
  </w:footnote>
  <w:footnote w:id="25">
    <w:p w14:paraId="61D1A2D7" w14:textId="77777777" w:rsidR="001C1074" w:rsidRPr="00402BC3" w:rsidRDefault="001C1074"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260EC78" w14:textId="77777777" w:rsidR="001C1074" w:rsidRPr="00552088" w:rsidRDefault="001C1074"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B5C93AF" w14:textId="77777777" w:rsidR="001C1074" w:rsidRPr="00D3436F" w:rsidRDefault="001C1074">
      <w:pPr>
        <w:pStyle w:val="af2"/>
        <w:rPr>
          <w:lang w:val="hy-AM"/>
        </w:rPr>
      </w:pPr>
    </w:p>
  </w:footnote>
  <w:footnote w:id="26">
    <w:p w14:paraId="499A5D1E" w14:textId="77777777" w:rsidR="001C1074" w:rsidRPr="008842CE" w:rsidRDefault="001C1074"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41F318BF" w14:textId="77777777" w:rsidR="001C1074" w:rsidRPr="00D3436F" w:rsidRDefault="001C1074">
      <w:pPr>
        <w:pStyle w:val="af2"/>
        <w:rPr>
          <w:lang w:val="hy-AM"/>
        </w:rPr>
      </w:pPr>
    </w:p>
  </w:footnote>
  <w:footnote w:id="27">
    <w:p w14:paraId="260930DA" w14:textId="77777777" w:rsidR="001C1074" w:rsidRPr="00D3436F" w:rsidRDefault="001C1074"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49A3F063" w14:textId="77777777" w:rsidR="001C1074" w:rsidRPr="008842CE" w:rsidRDefault="001C1074"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149F3F6" w14:textId="77777777" w:rsidR="001C1074" w:rsidRPr="00D3436F" w:rsidRDefault="001C1074">
      <w:pPr>
        <w:pStyle w:val="af2"/>
        <w:rPr>
          <w:lang w:val="hy-AM"/>
        </w:rPr>
      </w:pPr>
    </w:p>
  </w:footnote>
  <w:footnote w:id="29">
    <w:p w14:paraId="7D20F0B7" w14:textId="77777777" w:rsidR="001C1074" w:rsidRPr="008842CE" w:rsidRDefault="001C1074" w:rsidP="00413390">
      <w:pPr>
        <w:pStyle w:val="af2"/>
        <w:widowControl w:val="0"/>
        <w:jc w:val="both"/>
        <w:rPr>
          <w:rFonts w:ascii="GHEA Grapalat" w:hAnsi="GHEA Grapalat"/>
          <w:lang w:val="hy-AM"/>
        </w:rPr>
      </w:pPr>
      <w:r>
        <w:rPr>
          <w:rStyle w:val="af6"/>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14:paraId="73BFA034" w14:textId="77777777" w:rsidR="001C1074" w:rsidRPr="008842CE" w:rsidRDefault="001C1074"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1971D152" w14:textId="77777777" w:rsidR="001C1074" w:rsidRPr="00D3436F" w:rsidRDefault="001C1074">
      <w:pPr>
        <w:pStyle w:val="af2"/>
        <w:rPr>
          <w:lang w:val="hy-AM"/>
        </w:rPr>
      </w:pPr>
    </w:p>
  </w:footnote>
  <w:footnote w:id="30">
    <w:p w14:paraId="3E77F5F4" w14:textId="77777777" w:rsidR="001C1074" w:rsidRDefault="001C1074"/>
    <w:p w14:paraId="1B237034" w14:textId="77777777" w:rsidR="001C1074" w:rsidRPr="00BE46A8" w:rsidRDefault="001C1074" w:rsidP="008842CE">
      <w:pPr>
        <w:pStyle w:val="af2"/>
        <w:widowControl w:val="0"/>
        <w:jc w:val="both"/>
        <w:rPr>
          <w:rFonts w:ascii="GHEA Grapalat" w:hAnsi="GHEA Grapalat"/>
          <w:i/>
        </w:rPr>
      </w:pPr>
    </w:p>
  </w:footnote>
  <w:footnote w:id="31">
    <w:p w14:paraId="39943735" w14:textId="77777777" w:rsidR="001C1074" w:rsidRDefault="001C1074"/>
    <w:p w14:paraId="0616CE90" w14:textId="7DA3B567" w:rsidR="001C1074" w:rsidRDefault="001C1074" w:rsidP="00B64ECA">
      <w:pPr>
        <w:pStyle w:val="af2"/>
        <w:widowControl w:val="0"/>
        <w:jc w:val="both"/>
        <w:rPr>
          <w:rFonts w:ascii="GHEA Grapalat" w:hAnsi="GHEA Grapalat"/>
          <w:i/>
          <w:lang w:val="hy-AM"/>
        </w:rPr>
      </w:pPr>
    </w:p>
    <w:p w14:paraId="0C731EB7" w14:textId="376E1458" w:rsidR="00A87CFC" w:rsidRDefault="00A87CFC" w:rsidP="00B64ECA">
      <w:pPr>
        <w:pStyle w:val="af2"/>
        <w:widowControl w:val="0"/>
        <w:jc w:val="both"/>
        <w:rPr>
          <w:rFonts w:ascii="GHEA Grapalat" w:hAnsi="GHEA Grapalat"/>
          <w:i/>
          <w:lang w:val="hy-AM"/>
        </w:rPr>
      </w:pPr>
    </w:p>
    <w:p w14:paraId="150F40D9" w14:textId="05378640" w:rsidR="00A87CFC" w:rsidRDefault="00A87CFC" w:rsidP="00B64ECA">
      <w:pPr>
        <w:pStyle w:val="af2"/>
        <w:widowControl w:val="0"/>
        <w:jc w:val="both"/>
        <w:rPr>
          <w:rFonts w:ascii="GHEA Grapalat" w:hAnsi="GHEA Grapalat"/>
          <w:i/>
          <w:lang w:val="hy-AM"/>
        </w:rPr>
      </w:pPr>
    </w:p>
    <w:p w14:paraId="3E25E851" w14:textId="77777777" w:rsidR="00A87CFC" w:rsidRPr="00A87CFC" w:rsidRDefault="00A87CFC" w:rsidP="00B64ECA">
      <w:pPr>
        <w:pStyle w:val="af2"/>
        <w:widowControl w:val="0"/>
        <w:jc w:val="both"/>
        <w:rPr>
          <w:rFonts w:ascii="GHEA Grapalat" w:hAnsi="GHEA Grapalat"/>
          <w:i/>
          <w:lang w:val="hy-AM"/>
        </w:rPr>
      </w:pPr>
    </w:p>
  </w:footnote>
  <w:footnote w:id="32">
    <w:p w14:paraId="33FF29C7" w14:textId="77777777" w:rsidR="001C1074" w:rsidRPr="00332CF0" w:rsidRDefault="001C1074"/>
    <w:p w14:paraId="5EF28B5C" w14:textId="77777777" w:rsidR="001C1074" w:rsidRPr="00332CF0" w:rsidRDefault="001C1074" w:rsidP="008842CE">
      <w:pPr>
        <w:pStyle w:val="af2"/>
        <w:widowControl w:val="0"/>
        <w:jc w:val="both"/>
        <w:rPr>
          <w:rFonts w:ascii="GHEA Grapalat" w:hAnsi="GHEA Grapalat"/>
          <w:i/>
        </w:rPr>
      </w:pPr>
    </w:p>
  </w:footnote>
  <w:footnote w:id="33">
    <w:p w14:paraId="19D940FC" w14:textId="77777777" w:rsidR="001C1074" w:rsidRPr="008842CE" w:rsidRDefault="001C1074" w:rsidP="008842CE">
      <w:pPr>
        <w:pStyle w:val="af2"/>
        <w:widowControl w:val="0"/>
        <w:jc w:val="both"/>
      </w:pPr>
      <w:r w:rsidRPr="008842CE">
        <w:rPr>
          <w:rStyle w:val="af6"/>
        </w:rPr>
        <w:t>*</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4">
    <w:p w14:paraId="3E9EC0FD" w14:textId="77777777" w:rsidR="001C1074" w:rsidRPr="008842CE" w:rsidRDefault="001C1074" w:rsidP="008842CE">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2"/>
  </w:num>
  <w:num w:numId="5">
    <w:abstractNumId w:val="1"/>
  </w:num>
  <w:num w:numId="6">
    <w:abstractNumId w:val="0"/>
  </w:num>
  <w:num w:numId="7">
    <w:abstractNumId w:val="3"/>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108"/>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271"/>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CCB"/>
    <w:rsid w:val="00033F41"/>
    <w:rsid w:val="00034CED"/>
    <w:rsid w:val="00037DDE"/>
    <w:rsid w:val="000408D8"/>
    <w:rsid w:val="00040F6C"/>
    <w:rsid w:val="000424BA"/>
    <w:rsid w:val="00042BD4"/>
    <w:rsid w:val="00042EA4"/>
    <w:rsid w:val="00043225"/>
    <w:rsid w:val="0004387F"/>
    <w:rsid w:val="00045143"/>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BF7"/>
    <w:rsid w:val="000702A0"/>
    <w:rsid w:val="000704B9"/>
    <w:rsid w:val="00070D78"/>
    <w:rsid w:val="00070DBB"/>
    <w:rsid w:val="00071119"/>
    <w:rsid w:val="00071450"/>
    <w:rsid w:val="00071C65"/>
    <w:rsid w:val="00071D1C"/>
    <w:rsid w:val="00071EA1"/>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275C"/>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495"/>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6C97"/>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4E9"/>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074"/>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63B"/>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867"/>
    <w:rsid w:val="002F6164"/>
    <w:rsid w:val="002F6FA0"/>
    <w:rsid w:val="002F7000"/>
    <w:rsid w:val="002F7391"/>
    <w:rsid w:val="002F7A7E"/>
    <w:rsid w:val="002F7B28"/>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27743"/>
    <w:rsid w:val="0033253D"/>
    <w:rsid w:val="00332CF0"/>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061"/>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36F"/>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0AE"/>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3F05"/>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A4A"/>
    <w:rsid w:val="004B4B72"/>
    <w:rsid w:val="004B5522"/>
    <w:rsid w:val="004B60F5"/>
    <w:rsid w:val="004B61C2"/>
    <w:rsid w:val="004B6642"/>
    <w:rsid w:val="004B6A49"/>
    <w:rsid w:val="004B6D52"/>
    <w:rsid w:val="004B7B69"/>
    <w:rsid w:val="004C1624"/>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AFC"/>
    <w:rsid w:val="00503288"/>
    <w:rsid w:val="00503B90"/>
    <w:rsid w:val="00503BFB"/>
    <w:rsid w:val="00503D3E"/>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4B"/>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760"/>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EA8"/>
    <w:rsid w:val="005E3FC4"/>
    <w:rsid w:val="005E4C8D"/>
    <w:rsid w:val="005E52ED"/>
    <w:rsid w:val="005E573E"/>
    <w:rsid w:val="005E6606"/>
    <w:rsid w:val="005E693E"/>
    <w:rsid w:val="005E6D42"/>
    <w:rsid w:val="005F0715"/>
    <w:rsid w:val="005F09CE"/>
    <w:rsid w:val="005F1410"/>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3E7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730"/>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41E"/>
    <w:rsid w:val="008A0AF2"/>
    <w:rsid w:val="008A120F"/>
    <w:rsid w:val="008A1E8D"/>
    <w:rsid w:val="008A24FA"/>
    <w:rsid w:val="008A28CC"/>
    <w:rsid w:val="008A3366"/>
    <w:rsid w:val="008A345D"/>
    <w:rsid w:val="008A3C60"/>
    <w:rsid w:val="008A4DA3"/>
    <w:rsid w:val="008A5CEA"/>
    <w:rsid w:val="008A70A4"/>
    <w:rsid w:val="008A7905"/>
    <w:rsid w:val="008B0198"/>
    <w:rsid w:val="008B0507"/>
    <w:rsid w:val="008B1233"/>
    <w:rsid w:val="008B12AF"/>
    <w:rsid w:val="008B1605"/>
    <w:rsid w:val="008B1FBF"/>
    <w:rsid w:val="008B2CE0"/>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2BA"/>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96"/>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4DC3"/>
    <w:rsid w:val="009B531B"/>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CC7"/>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87CFC"/>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943"/>
    <w:rsid w:val="00AC3F2F"/>
    <w:rsid w:val="00AC4EAF"/>
    <w:rsid w:val="00AC5807"/>
    <w:rsid w:val="00AC6523"/>
    <w:rsid w:val="00AC743C"/>
    <w:rsid w:val="00AC7A2E"/>
    <w:rsid w:val="00AD0BEB"/>
    <w:rsid w:val="00AD1BFE"/>
    <w:rsid w:val="00AD2081"/>
    <w:rsid w:val="00AD2F1A"/>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2A8C"/>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1A47"/>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3FE"/>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6A8"/>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2DC1"/>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00A"/>
    <w:rsid w:val="00C50D71"/>
    <w:rsid w:val="00C51512"/>
    <w:rsid w:val="00C527F9"/>
    <w:rsid w:val="00C53926"/>
    <w:rsid w:val="00C53D1C"/>
    <w:rsid w:val="00C54730"/>
    <w:rsid w:val="00C54B53"/>
    <w:rsid w:val="00C54CEE"/>
    <w:rsid w:val="00C5588A"/>
    <w:rsid w:val="00C55BBF"/>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65CE"/>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4B1"/>
    <w:rsid w:val="00CD4898"/>
    <w:rsid w:val="00CD51E6"/>
    <w:rsid w:val="00CD6B60"/>
    <w:rsid w:val="00CD7A4F"/>
    <w:rsid w:val="00CE0D95"/>
    <w:rsid w:val="00CE10B2"/>
    <w:rsid w:val="00CE1A0A"/>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17CD5"/>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4E9B"/>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1F8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1AD3"/>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1C33"/>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9D9"/>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2CDB"/>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0D2"/>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A26"/>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AA4"/>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DB29D5"/>
  <w15:docId w15:val="{2D901D27-43BB-435F-BA9A-C13022D67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uiPriority w:val="99"/>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basedOn w:val="a0"/>
    <w:link w:val="af8"/>
    <w:semiHidden/>
    <w:rsid w:val="00AC3943"/>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basedOn w:val="af9"/>
    <w:link w:val="afa"/>
    <w:semiHidden/>
    <w:rsid w:val="00AC3943"/>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basedOn w:val="a0"/>
    <w:link w:val="afc"/>
    <w:semiHidden/>
    <w:rsid w:val="00AC3943"/>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AC3943"/>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jlqj4b">
    <w:name w:val="jlqj4b"/>
    <w:basedOn w:val="a0"/>
    <w:rsid w:val="004700AE"/>
  </w:style>
  <w:style w:type="paragraph" w:styleId="HTML">
    <w:name w:val="HTML Preformatted"/>
    <w:basedOn w:val="a"/>
    <w:link w:val="HTML0"/>
    <w:uiPriority w:val="99"/>
    <w:unhideWhenUsed/>
    <w:rsid w:val="0013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130495"/>
    <w:rPr>
      <w:rFonts w:ascii="Courier New" w:hAnsi="Courier New" w:cs="Courier New"/>
      <w:lang w:bidi="ar-SA"/>
    </w:rPr>
  </w:style>
  <w:style w:type="character" w:customStyle="1" w:styleId="y2iqfc">
    <w:name w:val="y2iqfc"/>
    <w:basedOn w:val="a0"/>
    <w:rsid w:val="00130495"/>
  </w:style>
  <w:style w:type="character" w:customStyle="1" w:styleId="CharCharChar0">
    <w:name w:val="Char Char Char"/>
    <w:rsid w:val="00C5000A"/>
    <w:rPr>
      <w:rFonts w:ascii="Arial LatArm" w:hAnsi="Arial LatArm"/>
      <w:sz w:val="24"/>
      <w:lang w:eastAsia="ru-RU"/>
    </w:rPr>
  </w:style>
  <w:style w:type="character" w:customStyle="1" w:styleId="CharChar220">
    <w:name w:val="Char Char22"/>
    <w:rsid w:val="00C5000A"/>
    <w:rPr>
      <w:rFonts w:ascii="Arial Armenian" w:hAnsi="Arial Armenian"/>
      <w:sz w:val="28"/>
      <w:lang w:val="en-US"/>
    </w:rPr>
  </w:style>
  <w:style w:type="character" w:customStyle="1" w:styleId="CharChar200">
    <w:name w:val="Char Char20"/>
    <w:rsid w:val="00C5000A"/>
    <w:rPr>
      <w:rFonts w:ascii="Times LatArm" w:hAnsi="Times LatArm"/>
      <w:b/>
      <w:sz w:val="28"/>
      <w:lang w:val="en-US"/>
    </w:rPr>
  </w:style>
  <w:style w:type="character" w:customStyle="1" w:styleId="CharChar160">
    <w:name w:val="Char Char16"/>
    <w:rsid w:val="00C5000A"/>
    <w:rPr>
      <w:rFonts w:ascii="Times Armenian" w:hAnsi="Times Armenian"/>
      <w:b/>
      <w:lang w:val="hy-AM"/>
    </w:rPr>
  </w:style>
  <w:style w:type="character" w:customStyle="1" w:styleId="CharChar150">
    <w:name w:val="Char Char15"/>
    <w:rsid w:val="00C5000A"/>
    <w:rPr>
      <w:rFonts w:ascii="Times Armenian" w:hAnsi="Times Armenian"/>
      <w:i/>
      <w:lang w:val="nl-NL"/>
    </w:rPr>
  </w:style>
  <w:style w:type="character" w:customStyle="1" w:styleId="CharChar130">
    <w:name w:val="Char Char13"/>
    <w:rsid w:val="00C5000A"/>
    <w:rPr>
      <w:rFonts w:ascii="Arial Armenian" w:hAnsi="Arial Armenian"/>
      <w:lang w:val="en-US"/>
    </w:rPr>
  </w:style>
  <w:style w:type="character" w:customStyle="1" w:styleId="CharChar230">
    <w:name w:val="Char Char23"/>
    <w:rsid w:val="00C5000A"/>
    <w:rPr>
      <w:rFonts w:ascii="Arial Armenian" w:hAnsi="Arial Armenian"/>
      <w:sz w:val="28"/>
      <w:lang w:val="en-US" w:eastAsia="ru-RU" w:bidi="ar-SA"/>
    </w:rPr>
  </w:style>
  <w:style w:type="character" w:customStyle="1" w:styleId="CharChar210">
    <w:name w:val="Char Char21"/>
    <w:rsid w:val="00C5000A"/>
    <w:rPr>
      <w:rFonts w:ascii="Arial LatArm" w:hAnsi="Arial LatArm"/>
      <w:b/>
      <w:color w:val="0000FF"/>
      <w:lang w:val="en-US" w:eastAsia="ru-RU" w:bidi="ar-SA"/>
    </w:rPr>
  </w:style>
  <w:style w:type="character" w:customStyle="1" w:styleId="CharChar250">
    <w:name w:val="Char Char25"/>
    <w:rsid w:val="00C5000A"/>
    <w:rPr>
      <w:rFonts w:ascii="Arial Armenian" w:hAnsi="Arial Armenian"/>
      <w:sz w:val="28"/>
      <w:lang w:val="en-US" w:eastAsia="ru-RU" w:bidi="ar-SA"/>
    </w:rPr>
  </w:style>
  <w:style w:type="character" w:customStyle="1" w:styleId="CharChar240">
    <w:name w:val="Char Char24"/>
    <w:rsid w:val="00C5000A"/>
    <w:rPr>
      <w:rFonts w:ascii="Arial LatArm" w:hAnsi="Arial LatArm"/>
      <w:b/>
      <w:color w:val="0000FF"/>
      <w:lang w:val="en-US" w:eastAsia="ru-RU" w:bidi="ar-SA"/>
    </w:rPr>
  </w:style>
  <w:style w:type="paragraph" w:customStyle="1" w:styleId="110">
    <w:name w:val="Указатель 11"/>
    <w:basedOn w:val="a"/>
    <w:rsid w:val="00C5000A"/>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C5000A"/>
    <w:pPr>
      <w:suppressAutoHyphens/>
      <w:spacing w:line="100" w:lineRule="atLeast"/>
    </w:pPr>
    <w:rPr>
      <w:kern w:val="1"/>
      <w:sz w:val="20"/>
      <w:szCs w:val="20"/>
      <w:lang w:val="en-AU" w:eastAsia="ar-SA" w:bidi="ar-SA"/>
    </w:rPr>
  </w:style>
  <w:style w:type="paragraph" w:styleId="aff8">
    <w:name w:val="No Spacing"/>
    <w:uiPriority w:val="1"/>
    <w:qFormat/>
    <w:rsid w:val="00AC3943"/>
    <w:rPr>
      <w:rFonts w:ascii="Arial Armenian" w:hAnsi="Arial Armenian"/>
      <w:sz w:val="28"/>
      <w:szCs w:val="28"/>
      <w:lang w:val="en-US" w:eastAsia="en-US" w:bidi="ar-SA"/>
    </w:rPr>
  </w:style>
  <w:style w:type="character" w:customStyle="1" w:styleId="apple-converted-space">
    <w:name w:val="apple-converted-space"/>
    <w:basedOn w:val="a0"/>
    <w:rsid w:val="00AC3943"/>
  </w:style>
  <w:style w:type="character" w:customStyle="1" w:styleId="13">
    <w:name w:val="Текст примечания Знак1"/>
    <w:basedOn w:val="a0"/>
    <w:uiPriority w:val="99"/>
    <w:semiHidden/>
    <w:rsid w:val="00AC3943"/>
    <w:rPr>
      <w:rFonts w:ascii="Arial Armenian" w:eastAsia="Times New Roman" w:hAnsi="Arial Armenian" w:cs="Times New Roman"/>
      <w:sz w:val="20"/>
      <w:szCs w:val="20"/>
    </w:rPr>
  </w:style>
  <w:style w:type="character" w:customStyle="1" w:styleId="14">
    <w:name w:val="Верхний колонтитул Знак1"/>
    <w:basedOn w:val="a0"/>
    <w:uiPriority w:val="99"/>
    <w:semiHidden/>
    <w:rsid w:val="00AC3943"/>
    <w:rPr>
      <w:rFonts w:ascii="Arial Armenian" w:eastAsia="Times New Roman" w:hAnsi="Arial Armenian" w:cs="Times New Roman"/>
      <w:sz w:val="28"/>
      <w:szCs w:val="28"/>
    </w:rPr>
  </w:style>
  <w:style w:type="character" w:customStyle="1" w:styleId="15">
    <w:name w:val="Нижний колонтитул Знак1"/>
    <w:basedOn w:val="a0"/>
    <w:uiPriority w:val="99"/>
    <w:semiHidden/>
    <w:rsid w:val="00AC3943"/>
    <w:rPr>
      <w:rFonts w:ascii="Arial Armenian" w:eastAsia="Times New Roman" w:hAnsi="Arial Armenian" w:cs="Times New Roman"/>
      <w:sz w:val="28"/>
      <w:szCs w:val="28"/>
    </w:rPr>
  </w:style>
  <w:style w:type="character" w:customStyle="1" w:styleId="16">
    <w:name w:val="Текст концевой сноски Знак1"/>
    <w:basedOn w:val="a0"/>
    <w:uiPriority w:val="99"/>
    <w:semiHidden/>
    <w:rsid w:val="00AC3943"/>
    <w:rPr>
      <w:rFonts w:ascii="Arial Armenian" w:eastAsia="Times New Roman" w:hAnsi="Arial Armenian" w:cs="Times New Roman"/>
      <w:sz w:val="20"/>
      <w:szCs w:val="20"/>
    </w:rPr>
  </w:style>
  <w:style w:type="character" w:customStyle="1" w:styleId="17">
    <w:name w:val="Основной текст с отступом Знак1"/>
    <w:aliases w:val="Char Знак1,Char Char Char Char Знак1"/>
    <w:basedOn w:val="a0"/>
    <w:semiHidden/>
    <w:rsid w:val="00AC3943"/>
    <w:rPr>
      <w:rFonts w:ascii="Arial Armenian" w:eastAsia="Times New Roman" w:hAnsi="Arial Armenian" w:cs="Times New Roman"/>
      <w:sz w:val="28"/>
      <w:szCs w:val="28"/>
    </w:rPr>
  </w:style>
  <w:style w:type="character" w:customStyle="1" w:styleId="210">
    <w:name w:val="Основной текст 2 Знак1"/>
    <w:basedOn w:val="a0"/>
    <w:uiPriority w:val="99"/>
    <w:semiHidden/>
    <w:rsid w:val="00AC3943"/>
    <w:rPr>
      <w:rFonts w:ascii="Arial Armenian" w:eastAsia="Times New Roman" w:hAnsi="Arial Armenian" w:cs="Times New Roman"/>
      <w:sz w:val="28"/>
      <w:szCs w:val="28"/>
    </w:rPr>
  </w:style>
  <w:style w:type="character" w:customStyle="1" w:styleId="310">
    <w:name w:val="Основной текст 3 Знак1"/>
    <w:basedOn w:val="a0"/>
    <w:uiPriority w:val="99"/>
    <w:semiHidden/>
    <w:rsid w:val="00AC3943"/>
    <w:rPr>
      <w:rFonts w:ascii="Arial Armenian" w:eastAsia="Times New Roman" w:hAnsi="Arial Armenian" w:cs="Times New Roman"/>
      <w:sz w:val="16"/>
      <w:szCs w:val="16"/>
    </w:rPr>
  </w:style>
  <w:style w:type="character" w:customStyle="1" w:styleId="311">
    <w:name w:val="Основной текст с отступом 3 Знак1"/>
    <w:basedOn w:val="a0"/>
    <w:uiPriority w:val="99"/>
    <w:semiHidden/>
    <w:rsid w:val="00AC3943"/>
    <w:rPr>
      <w:rFonts w:ascii="Arial Armenian" w:eastAsia="Times New Roman" w:hAnsi="Arial Armenian" w:cs="Times New Roman"/>
      <w:sz w:val="16"/>
      <w:szCs w:val="16"/>
    </w:rPr>
  </w:style>
  <w:style w:type="character" w:customStyle="1" w:styleId="18">
    <w:name w:val="Схема документа Знак1"/>
    <w:basedOn w:val="a0"/>
    <w:uiPriority w:val="99"/>
    <w:semiHidden/>
    <w:rsid w:val="00AC3943"/>
    <w:rPr>
      <w:rFonts w:ascii="Segoe UI" w:eastAsia="Times New Roman" w:hAnsi="Segoe UI" w:cs="Segoe UI"/>
      <w:sz w:val="16"/>
      <w:szCs w:val="16"/>
    </w:rPr>
  </w:style>
  <w:style w:type="character" w:customStyle="1" w:styleId="19">
    <w:name w:val="Тема примечания Знак1"/>
    <w:basedOn w:val="13"/>
    <w:uiPriority w:val="99"/>
    <w:semiHidden/>
    <w:rsid w:val="00AC3943"/>
    <w:rPr>
      <w:rFonts w:ascii="Arial Armenian" w:eastAsia="Times New Roman" w:hAnsi="Arial Armenian" w:cs="Times New Roman"/>
      <w:b/>
      <w:bCs/>
      <w:sz w:val="20"/>
      <w:szCs w:val="20"/>
    </w:rPr>
  </w:style>
  <w:style w:type="character" w:customStyle="1" w:styleId="1a">
    <w:name w:val="Текст выноски Знак1"/>
    <w:basedOn w:val="a0"/>
    <w:uiPriority w:val="99"/>
    <w:semiHidden/>
    <w:rsid w:val="00AC3943"/>
    <w:rPr>
      <w:rFonts w:ascii="Segoe UI" w:eastAsia="Times New Roman" w:hAnsi="Segoe UI" w:cs="Segoe UI"/>
      <w:sz w:val="18"/>
      <w:szCs w:val="18"/>
    </w:rPr>
  </w:style>
  <w:style w:type="paragraph" w:customStyle="1" w:styleId="TableParagraph">
    <w:name w:val="Table Paragraph"/>
    <w:basedOn w:val="a"/>
    <w:uiPriority w:val="1"/>
    <w:qFormat/>
    <w:rsid w:val="00AC3943"/>
    <w:pPr>
      <w:widowControl w:val="0"/>
      <w:autoSpaceDE w:val="0"/>
      <w:autoSpaceDN w:val="0"/>
    </w:pPr>
    <w:rPr>
      <w:rFonts w:ascii="Microsoft Sans Serif" w:eastAsia="Microsoft Sans Serif" w:hAnsi="Microsoft Sans Serif" w:cs="Microsoft Sans Serif"/>
      <w:sz w:val="22"/>
      <w:szCs w:val="22"/>
      <w:lang w:val="en-US" w:eastAsia="en-US" w:bidi="ar-SA"/>
    </w:rPr>
  </w:style>
  <w:style w:type="character" w:styleId="aff9">
    <w:name w:val="Unresolved Mention"/>
    <w:basedOn w:val="a0"/>
    <w:uiPriority w:val="99"/>
    <w:semiHidden/>
    <w:unhideWhenUsed/>
    <w:rsid w:val="00AC3943"/>
    <w:rPr>
      <w:color w:val="605E5C"/>
      <w:shd w:val="clear" w:color="auto" w:fill="E1DFDD"/>
    </w:rPr>
  </w:style>
  <w:style w:type="paragraph" w:customStyle="1" w:styleId="120">
    <w:name w:val="Указатель 12"/>
    <w:basedOn w:val="a"/>
    <w:rsid w:val="00033CCB"/>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033CCB"/>
    <w:pPr>
      <w:suppressAutoHyphens/>
      <w:spacing w:line="100" w:lineRule="atLeast"/>
    </w:pPr>
    <w:rPr>
      <w:kern w:val="1"/>
      <w:sz w:val="20"/>
      <w:szCs w:val="20"/>
      <w:lang w:val="en-AU" w:eastAsia="ar-SA" w:bidi="ar-SA"/>
    </w:rPr>
  </w:style>
  <w:style w:type="paragraph" w:customStyle="1" w:styleId="xl76">
    <w:name w:val="xl76"/>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bidi="ar-SA"/>
    </w:rPr>
  </w:style>
  <w:style w:type="paragraph" w:customStyle="1" w:styleId="xl77">
    <w:name w:val="xl77"/>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bidi="ar-SA"/>
    </w:rPr>
  </w:style>
  <w:style w:type="paragraph" w:customStyle="1" w:styleId="xl78">
    <w:name w:val="xl78"/>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ar-SA"/>
    </w:rPr>
  </w:style>
  <w:style w:type="paragraph" w:customStyle="1" w:styleId="xl79">
    <w:name w:val="xl79"/>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bidi="ar-SA"/>
    </w:rPr>
  </w:style>
  <w:style w:type="paragraph" w:customStyle="1" w:styleId="xl80">
    <w:name w:val="xl80"/>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1">
    <w:name w:val="xl81"/>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2">
    <w:name w:val="xl82"/>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bidi="ar-SA"/>
    </w:rPr>
  </w:style>
  <w:style w:type="paragraph" w:customStyle="1" w:styleId="xl83">
    <w:name w:val="xl83"/>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bidi="ar-SA"/>
    </w:rPr>
  </w:style>
  <w:style w:type="paragraph" w:customStyle="1" w:styleId="xl84">
    <w:name w:val="xl84"/>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bidi="ar-SA"/>
    </w:rPr>
  </w:style>
  <w:style w:type="paragraph" w:customStyle="1" w:styleId="xl85">
    <w:name w:val="xl85"/>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bidi="ar-SA"/>
    </w:rPr>
  </w:style>
  <w:style w:type="paragraph" w:customStyle="1" w:styleId="xl86">
    <w:name w:val="xl86"/>
    <w:basedOn w:val="a"/>
    <w:rsid w:val="00033CC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7">
    <w:name w:val="xl87"/>
    <w:basedOn w:val="a"/>
    <w:rsid w:val="00033CCB"/>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8">
    <w:name w:val="xl88"/>
    <w:basedOn w:val="a"/>
    <w:rsid w:val="00033CC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9">
    <w:name w:val="xl89"/>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1b">
    <w:name w:val="1"/>
    <w:basedOn w:val="a"/>
    <w:next w:val="af"/>
    <w:qFormat/>
    <w:rsid w:val="00033CCB"/>
    <w:pPr>
      <w:jc w:val="center"/>
    </w:pPr>
    <w:rPr>
      <w:rFonts w:ascii="Arial Armenian" w:hAnsi="Arial Armenian"/>
      <w:szCs w:val="22"/>
      <w:lang w:val="en-US" w:eastAsia="en-US" w:bidi="ar-SA"/>
    </w:rPr>
  </w:style>
  <w:style w:type="character" w:customStyle="1" w:styleId="CharChar12">
    <w:name w:val="Char Char12"/>
    <w:rsid w:val="00033CCB"/>
    <w:rPr>
      <w:rFonts w:ascii="Arial LatArm" w:hAnsi="Arial LatArm"/>
      <w:sz w:val="24"/>
      <w:lang w:val="en-US"/>
    </w:rPr>
  </w:style>
  <w:style w:type="character" w:customStyle="1" w:styleId="CharChar4">
    <w:name w:val="Char Char4"/>
    <w:locked/>
    <w:rsid w:val="00033CCB"/>
    <w:rPr>
      <w:sz w:val="24"/>
      <w:szCs w:val="24"/>
      <w:lang w:val="en-US" w:eastAsia="en-US" w:bidi="ar-SA"/>
    </w:rPr>
  </w:style>
  <w:style w:type="paragraph" w:customStyle="1" w:styleId="msonormalcxspmiddle">
    <w:name w:val="msonormalcxspmiddle"/>
    <w:basedOn w:val="a"/>
    <w:rsid w:val="00033CCB"/>
    <w:pPr>
      <w:spacing w:before="100" w:beforeAutospacing="1" w:after="100" w:afterAutospacing="1"/>
    </w:pPr>
    <w:rPr>
      <w:lang w:val="en-US" w:eastAsia="en-US" w:bidi="ar-SA"/>
    </w:rPr>
  </w:style>
  <w:style w:type="paragraph" w:customStyle="1" w:styleId="msonormalcxspmiddlecxspmiddle">
    <w:name w:val="msonormalcxspmiddlecxspmiddle"/>
    <w:basedOn w:val="a"/>
    <w:rsid w:val="00033CCB"/>
    <w:pPr>
      <w:spacing w:before="100" w:beforeAutospacing="1" w:after="100" w:afterAutospacing="1"/>
    </w:pPr>
    <w:rPr>
      <w:lang w:val="en-US" w:eastAsia="en-US" w:bidi="ar-SA"/>
    </w:rPr>
  </w:style>
  <w:style w:type="paragraph" w:customStyle="1" w:styleId="msonormalcxspmiddlecxsplast">
    <w:name w:val="msonormalcxspmiddlecxsplast"/>
    <w:basedOn w:val="a"/>
    <w:rsid w:val="00033CCB"/>
    <w:pPr>
      <w:spacing w:before="100" w:beforeAutospacing="1" w:after="100" w:afterAutospacing="1"/>
    </w:pPr>
    <w:rPr>
      <w:lang w:val="en-US" w:eastAsia="en-US" w:bidi="ar-SA"/>
    </w:rPr>
  </w:style>
  <w:style w:type="character" w:customStyle="1" w:styleId="CharChar5">
    <w:name w:val="Char Char5"/>
    <w:locked/>
    <w:rsid w:val="00033CCB"/>
    <w:rPr>
      <w:sz w:val="24"/>
      <w:szCs w:val="24"/>
      <w:lang w:val="en-US" w:eastAsia="en-US" w:bidi="ar-SA"/>
    </w:rPr>
  </w:style>
  <w:style w:type="character" w:customStyle="1" w:styleId="1c">
    <w:name w:val="Название Знак1"/>
    <w:uiPriority w:val="10"/>
    <w:rsid w:val="00033CCB"/>
    <w:rPr>
      <w:rFonts w:ascii="Cambria" w:eastAsia="Times New Roman" w:hAnsi="Cambria" w:cs="Times New Roman"/>
      <w:spacing w:val="-10"/>
      <w:kern w:val="28"/>
      <w:sz w:val="56"/>
      <w:szCs w:val="56"/>
    </w:rPr>
  </w:style>
  <w:style w:type="paragraph" w:customStyle="1" w:styleId="xl90">
    <w:name w:val="xl90"/>
    <w:basedOn w:val="a"/>
    <w:rsid w:val="00033CC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bidi="ar-SA"/>
    </w:rPr>
  </w:style>
  <w:style w:type="paragraph" w:customStyle="1" w:styleId="xl91">
    <w:name w:val="xl91"/>
    <w:basedOn w:val="a"/>
    <w:rsid w:val="00033CC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bidi="ar-SA"/>
    </w:rPr>
  </w:style>
  <w:style w:type="paragraph" w:customStyle="1" w:styleId="xl92">
    <w:name w:val="xl92"/>
    <w:basedOn w:val="a"/>
    <w:rsid w:val="00033CC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bidi="ar-SA"/>
    </w:rPr>
  </w:style>
  <w:style w:type="paragraph" w:customStyle="1" w:styleId="xl93">
    <w:name w:val="xl93"/>
    <w:basedOn w:val="a"/>
    <w:rsid w:val="00033CC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1133137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D0418-183A-4CCD-B8FE-E114CDE3D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1962</TotalTime>
  <Pages>109</Pages>
  <Words>25600</Words>
  <Characters>145922</Characters>
  <Application>Microsoft Office Word</Application>
  <DocSecurity>0</DocSecurity>
  <Lines>1216</Lines>
  <Paragraphs>342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171180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26</cp:revision>
  <cp:lastPrinted>2018-02-16T07:12:00Z</cp:lastPrinted>
  <dcterms:created xsi:type="dcterms:W3CDTF">2019-10-28T07:04:00Z</dcterms:created>
  <dcterms:modified xsi:type="dcterms:W3CDTF">2025-12-18T08:05:00Z</dcterms:modified>
</cp:coreProperties>
</file>